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Change w:id="0" w:author="Heidi Mencl" w:date="2025-12-29T12:42:00Z" w16du:dateUtc="2025-12-29T17:42:00Z">
          <w:tblPr>
            <w:tblW w:w="10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PrChange>
      </w:tblPr>
      <w:tblGrid>
        <w:gridCol w:w="4855"/>
        <w:gridCol w:w="1170"/>
        <w:gridCol w:w="4786"/>
        <w:tblGridChange w:id="1">
          <w:tblGrid>
            <w:gridCol w:w="4855"/>
            <w:gridCol w:w="1170"/>
            <w:gridCol w:w="4786"/>
          </w:tblGrid>
        </w:tblGridChange>
      </w:tblGrid>
      <w:tr w:rsidR="00292B7F" w:rsidRPr="00804854" w14:paraId="3D09F254" w14:textId="77777777" w:rsidTr="00903C91">
        <w:trPr>
          <w:trHeight w:val="432"/>
          <w:tblHeader/>
          <w:jc w:val="center"/>
          <w:trPrChange w:id="2" w:author="Heidi Mencl" w:date="2025-12-29T12:42:00Z" w16du:dateUtc="2025-12-29T17:42:00Z">
            <w:trPr>
              <w:trHeight w:val="432"/>
              <w:tblHeader/>
              <w:jc w:val="center"/>
            </w:trPr>
          </w:trPrChange>
        </w:trPr>
        <w:tc>
          <w:tcPr>
            <w:tcW w:w="6025" w:type="dxa"/>
            <w:gridSpan w:val="2"/>
            <w:tcBorders>
              <w:right w:val="nil"/>
            </w:tcBorders>
            <w:vAlign w:val="center"/>
            <w:tcPrChange w:id="3" w:author="Heidi Mencl" w:date="2025-12-29T12:42:00Z" w16du:dateUtc="2025-12-29T17:42:00Z">
              <w:tcPr>
                <w:tcW w:w="4855" w:type="dxa"/>
                <w:tcBorders>
                  <w:right w:val="nil"/>
                </w:tcBorders>
                <w:vAlign w:val="center"/>
              </w:tcPr>
            </w:tcPrChange>
          </w:tcPr>
          <w:p w14:paraId="21C38984" w14:textId="5A1EC46F" w:rsidR="004B0097" w:rsidRPr="00A10498" w:rsidDel="00292B7F" w:rsidRDefault="004B0097">
            <w:pPr>
              <w:spacing w:before="40" w:after="40"/>
              <w:rPr>
                <w:rStyle w:val="OPModuleTitleChar"/>
                <w:szCs w:val="28"/>
                <w:lang w:val="es-EC"/>
              </w:rPr>
            </w:pPr>
            <w:bookmarkStart w:id="4" w:name="_Toc92876352"/>
            <w:bookmarkStart w:id="5" w:name="_Toc522024257"/>
            <w:r w:rsidRPr="00A10498">
              <w:rPr>
                <w:rStyle w:val="Heading1Char"/>
                <w:sz w:val="28"/>
                <w:szCs w:val="28"/>
                <w:lang w:val="es-EC"/>
              </w:rPr>
              <w:t>OWCP 04: Aseguramiento de la Integridad Orgánica</w:t>
            </w:r>
            <w:bookmarkEnd w:id="4"/>
            <w:bookmarkEnd w:id="5"/>
          </w:p>
        </w:tc>
        <w:tc>
          <w:tcPr>
            <w:tcW w:w="4786" w:type="dxa"/>
            <w:tcBorders>
              <w:left w:val="nil"/>
            </w:tcBorders>
            <w:vAlign w:val="center"/>
            <w:tcPrChange w:id="6" w:author="Heidi Mencl" w:date="2025-12-29T12:42:00Z" w16du:dateUtc="2025-12-29T17:42:00Z">
              <w:tcPr>
                <w:tcW w:w="5956" w:type="dxa"/>
                <w:gridSpan w:val="2"/>
                <w:tcBorders>
                  <w:left w:val="nil"/>
                </w:tcBorders>
                <w:vAlign w:val="center"/>
              </w:tcPr>
            </w:tcPrChange>
          </w:tcPr>
          <w:p w14:paraId="7D298616" w14:textId="1DEC878E" w:rsidR="00292B7F" w:rsidRPr="00A10498" w:rsidRDefault="00292B7F" w:rsidP="00861917">
            <w:pPr>
              <w:jc w:val="right"/>
              <w:rPr>
                <w:rStyle w:val="StyleOPModuleTitle9ptChar"/>
                <w:b w:val="0"/>
                <w:sz w:val="20"/>
                <w:szCs w:val="20"/>
                <w:lang w:val="es-EC"/>
              </w:rPr>
            </w:pPr>
            <w:r w:rsidRPr="00A10498">
              <w:rPr>
                <w:rFonts w:cs="Arial"/>
                <w:bCs/>
                <w:iCs/>
                <w:sz w:val="20"/>
                <w:szCs w:val="20"/>
                <w:lang w:val="es-EC"/>
              </w:rPr>
              <w:t>Regulaciones Orgánicas del USDA</w:t>
            </w:r>
            <w:r w:rsidRPr="00A10498">
              <w:rPr>
                <w:rStyle w:val="StyleOPModuleTitle9ptChar"/>
                <w:b w:val="0"/>
                <w:sz w:val="20"/>
                <w:szCs w:val="20"/>
                <w:lang w:val="es-EC"/>
              </w:rPr>
              <w:t xml:space="preserve"> §205.201(a)(5); §205.202(c) y §205.272</w:t>
            </w:r>
          </w:p>
        </w:tc>
      </w:tr>
      <w:tr w:rsidR="001F5B99" w:rsidRPr="00D1177C" w14:paraId="14FDEA49" w14:textId="77777777" w:rsidTr="003C4491">
        <w:trPr>
          <w:trHeight w:val="3347"/>
          <w:jc w:val="center"/>
        </w:trPr>
        <w:tc>
          <w:tcPr>
            <w:tcW w:w="10811" w:type="dxa"/>
            <w:gridSpan w:val="3"/>
            <w:tcBorders>
              <w:bottom w:val="single" w:sz="4" w:space="0" w:color="auto"/>
            </w:tcBorders>
          </w:tcPr>
          <w:p w14:paraId="6A30B7B7" w14:textId="77777777" w:rsidR="001F5B99" w:rsidRDefault="001F5B99" w:rsidP="00861917">
            <w:pPr>
              <w:pStyle w:val="ListParagraph"/>
              <w:numPr>
                <w:ilvl w:val="0"/>
                <w:numId w:val="78"/>
              </w:numPr>
              <w:spacing w:before="40" w:after="40"/>
              <w:contextualSpacing w:val="0"/>
              <w:rPr>
                <w:b/>
                <w:sz w:val="24"/>
              </w:rPr>
            </w:pPr>
            <w:r>
              <w:rPr>
                <w:b/>
                <w:sz w:val="24"/>
              </w:rPr>
              <w:t>MADERA TRATADA</w:t>
            </w:r>
          </w:p>
          <w:p w14:paraId="447FDAF0" w14:textId="0C2DEE92" w:rsidR="001F5B99" w:rsidRPr="00A10498" w:rsidRDefault="001F5B99" w:rsidP="008B4A8A">
            <w:pPr>
              <w:spacing w:before="40" w:after="120"/>
              <w:rPr>
                <w:bCs/>
                <w:i/>
                <w:iCs/>
                <w:szCs w:val="22"/>
                <w:lang w:val="es-EC"/>
              </w:rPr>
            </w:pPr>
            <w:r w:rsidRPr="00A10498">
              <w:rPr>
                <w:bCs/>
                <w:i/>
                <w:iCs/>
                <w:szCs w:val="22"/>
                <w:lang w:val="es-EC"/>
              </w:rPr>
              <w:t xml:space="preserve">La madera tratada con arseniato, cobre u otros materiales prohibidos no se puede utilizar para nuevas instalaciones o fines de reemplazo cuando entra en contacto con el suelo o los cultivos. </w:t>
            </w:r>
          </w:p>
          <w:p w14:paraId="54F7FFA5" w14:textId="74BDA1F9" w:rsidR="001F5B99" w:rsidRDefault="001F5B99" w:rsidP="001F5B99">
            <w:pPr>
              <w:pStyle w:val="ListParagraph"/>
              <w:numPr>
                <w:ilvl w:val="0"/>
                <w:numId w:val="91"/>
              </w:numPr>
              <w:rPr>
                <w:szCs w:val="22"/>
              </w:rPr>
            </w:pPr>
            <w:r w:rsidRPr="00A10498">
              <w:rPr>
                <w:szCs w:val="22"/>
                <w:lang w:val="es-EC"/>
              </w:rPr>
              <w:t xml:space="preserve">¿Se utiliza o se planea usar madera tratada (madera tratada con materiales para prolongar la vida útil de la madera) en cualquier parcela o estructura que esté solicitando la certificación?    </w:t>
            </w:r>
            <w:r w:rsidRPr="00984856">
              <w:rPr>
                <w:szCs w:val="22"/>
              </w:rPr>
              <w:fldChar w:fldCharType="begin">
                <w:ffData>
                  <w:name w:val="Check317"/>
                  <w:enabled/>
                  <w:calcOnExit w:val="0"/>
                  <w:checkBox>
                    <w:sizeAuto/>
                    <w:default w:val="0"/>
                  </w:checkBox>
                </w:ffData>
              </w:fldChar>
            </w:r>
            <w:r w:rsidRPr="00A10498">
              <w:rPr>
                <w:szCs w:val="22"/>
                <w:lang w:val="es-EC"/>
              </w:rPr>
              <w:instrText xml:space="preserve"> FORMCHECKBOX </w:instrText>
            </w:r>
            <w:r w:rsidRPr="00984856">
              <w:rPr>
                <w:szCs w:val="22"/>
              </w:rPr>
            </w:r>
            <w:r w:rsidRPr="00984856">
              <w:rPr>
                <w:szCs w:val="22"/>
              </w:rPr>
              <w:fldChar w:fldCharType="separate"/>
            </w:r>
            <w:r w:rsidRPr="00984856">
              <w:rPr>
                <w:szCs w:val="22"/>
              </w:rPr>
              <w:fldChar w:fldCharType="end"/>
            </w:r>
            <w:r w:rsidRPr="00A10498">
              <w:rPr>
                <w:szCs w:val="22"/>
                <w:lang w:val="es-EC"/>
              </w:rPr>
              <w:t xml:space="preserve"> </w:t>
            </w:r>
            <w:r w:rsidRPr="00984856">
              <w:rPr>
                <w:szCs w:val="22"/>
              </w:rPr>
              <w:t xml:space="preserve">Sí    </w:t>
            </w:r>
            <w:r w:rsidRPr="00984856">
              <w:rPr>
                <w:szCs w:val="22"/>
              </w:rPr>
              <w:fldChar w:fldCharType="begin">
                <w:ffData>
                  <w:name w:val="Check317"/>
                  <w:enabled/>
                  <w:calcOnExit w:val="0"/>
                  <w:checkBox>
                    <w:sizeAuto/>
                    <w:default w:val="0"/>
                  </w:checkBox>
                </w:ffData>
              </w:fldChar>
            </w:r>
            <w:r w:rsidRPr="00984856">
              <w:rPr>
                <w:szCs w:val="22"/>
              </w:rPr>
              <w:instrText xml:space="preserve"> FORMCHECKBOX </w:instrText>
            </w:r>
            <w:r w:rsidRPr="00984856">
              <w:rPr>
                <w:szCs w:val="22"/>
              </w:rPr>
            </w:r>
            <w:r w:rsidRPr="00984856">
              <w:rPr>
                <w:szCs w:val="22"/>
              </w:rPr>
              <w:fldChar w:fldCharType="separate"/>
            </w:r>
            <w:r w:rsidRPr="00984856">
              <w:rPr>
                <w:szCs w:val="22"/>
              </w:rPr>
              <w:fldChar w:fldCharType="end"/>
            </w:r>
            <w:r w:rsidRPr="00984856">
              <w:rPr>
                <w:szCs w:val="22"/>
              </w:rPr>
              <w:t xml:space="preserve"> No </w:t>
            </w:r>
          </w:p>
          <w:p w14:paraId="3BDEE4BF" w14:textId="221A894A" w:rsidR="001F5B99" w:rsidRPr="00A10498" w:rsidRDefault="001F5B99" w:rsidP="008B4A8A">
            <w:pPr>
              <w:pStyle w:val="ListParagraph"/>
              <w:spacing w:after="120"/>
              <w:ind w:left="360"/>
              <w:contextualSpacing w:val="0"/>
              <w:rPr>
                <w:szCs w:val="22"/>
                <w:lang w:val="es-EC"/>
              </w:rPr>
            </w:pPr>
            <w:r w:rsidRPr="00A10498">
              <w:rPr>
                <w:szCs w:val="22"/>
                <w:lang w:val="es-EC"/>
              </w:rPr>
              <w:t>En caso afirmativo, complete la siguiente tabla:</w:t>
            </w:r>
          </w:p>
          <w:tbl>
            <w:tblPr>
              <w:tblStyle w:val="TableGrid"/>
              <w:tblW w:w="0" w:type="auto"/>
              <w:tblInd w:w="360" w:type="dxa"/>
              <w:tblLook w:val="04A0" w:firstRow="1" w:lastRow="0" w:firstColumn="1" w:lastColumn="0" w:noHBand="0" w:noVBand="1"/>
            </w:tblPr>
            <w:tblGrid>
              <w:gridCol w:w="2553"/>
              <w:gridCol w:w="2553"/>
              <w:gridCol w:w="2554"/>
              <w:gridCol w:w="2554"/>
            </w:tblGrid>
            <w:tr w:rsidR="001F5B99" w:rsidRPr="001721E8" w14:paraId="77628FBB" w14:textId="77777777" w:rsidTr="00FF546A">
              <w:tc>
                <w:tcPr>
                  <w:tcW w:w="2553" w:type="dxa"/>
                </w:tcPr>
                <w:p w14:paraId="37F4F1DF" w14:textId="77777777" w:rsidR="001F5B99" w:rsidRPr="00A10498" w:rsidRDefault="001F5B99" w:rsidP="001F5B99">
                  <w:pPr>
                    <w:pStyle w:val="ListParagraph"/>
                    <w:ind w:left="0"/>
                    <w:rPr>
                      <w:szCs w:val="22"/>
                      <w:lang w:val="es-EC"/>
                    </w:rPr>
                  </w:pPr>
                  <w:r w:rsidRPr="00A10498">
                    <w:rPr>
                      <w:szCs w:val="22"/>
                      <w:lang w:val="es-EC"/>
                    </w:rPr>
                    <w:t>Uso de madera tratada (por ejemplo, enrejado, poste de cerca)</w:t>
                  </w:r>
                </w:p>
              </w:tc>
              <w:tc>
                <w:tcPr>
                  <w:tcW w:w="2553" w:type="dxa"/>
                </w:tcPr>
                <w:p w14:paraId="4AEFBE38" w14:textId="77777777" w:rsidR="001F5B99" w:rsidRDefault="001F5B99" w:rsidP="001F5B99">
                  <w:pPr>
                    <w:pStyle w:val="ListParagraph"/>
                    <w:ind w:left="0"/>
                    <w:rPr>
                      <w:szCs w:val="22"/>
                    </w:rPr>
                  </w:pPr>
                  <w:r>
                    <w:rPr>
                      <w:szCs w:val="22"/>
                    </w:rPr>
                    <w:t>Ubicación</w:t>
                  </w:r>
                </w:p>
              </w:tc>
              <w:tc>
                <w:tcPr>
                  <w:tcW w:w="2554" w:type="dxa"/>
                </w:tcPr>
                <w:p w14:paraId="6A614BC0" w14:textId="77777777" w:rsidR="001F5B99" w:rsidRDefault="001F5B99" w:rsidP="001F5B99">
                  <w:pPr>
                    <w:pStyle w:val="ListParagraph"/>
                    <w:ind w:left="0"/>
                    <w:rPr>
                      <w:szCs w:val="22"/>
                    </w:rPr>
                  </w:pPr>
                  <w:r>
                    <w:rPr>
                      <w:szCs w:val="22"/>
                    </w:rPr>
                    <w:t>Fecha de instalación</w:t>
                  </w:r>
                </w:p>
              </w:tc>
              <w:tc>
                <w:tcPr>
                  <w:tcW w:w="2554" w:type="dxa"/>
                </w:tcPr>
                <w:p w14:paraId="31A3E3AF" w14:textId="77777777" w:rsidR="001F5B99" w:rsidRPr="00A10498" w:rsidRDefault="001F5B99" w:rsidP="001F5B99">
                  <w:pPr>
                    <w:pStyle w:val="ListParagraph"/>
                    <w:ind w:left="0"/>
                    <w:rPr>
                      <w:szCs w:val="22"/>
                      <w:lang w:val="es-EC"/>
                    </w:rPr>
                  </w:pPr>
                  <w:r w:rsidRPr="00A10498">
                    <w:rPr>
                      <w:szCs w:val="22"/>
                      <w:lang w:val="es-EC"/>
                    </w:rPr>
                    <w:t>¿Cómo se evita el contacto con los cultivos y el suelo?</w:t>
                  </w:r>
                </w:p>
              </w:tc>
            </w:tr>
            <w:tr w:rsidR="001F5B99" w14:paraId="56F0CFB2" w14:textId="77777777" w:rsidTr="00FF546A">
              <w:tc>
                <w:tcPr>
                  <w:tcW w:w="2553" w:type="dxa"/>
                </w:tcPr>
                <w:p w14:paraId="1B30ED00" w14:textId="77777777" w:rsidR="001F5B99" w:rsidRDefault="001F5B99" w:rsidP="001F5B99">
                  <w:pPr>
                    <w:pStyle w:val="ListParagraph"/>
                    <w:ind w:left="0"/>
                    <w:rPr>
                      <w:szCs w:val="22"/>
                    </w:rPr>
                  </w:pPr>
                  <w:r w:rsidRPr="00BE0DF2">
                    <w:rPr>
                      <w:rFonts w:ascii="Garamond" w:hAnsi="Garamond"/>
                      <w:bCs/>
                      <w:iCs/>
                      <w:sz w:val="20"/>
                      <w:szCs w:val="20"/>
                    </w:rPr>
                    <w:fldChar w:fldCharType="begin">
                      <w:ffData>
                        <w:name w:val="Text63"/>
                        <w:enabled/>
                        <w:calcOnExit w:val="0"/>
                        <w:textInput/>
                      </w:ffData>
                    </w:fldChar>
                  </w:r>
                  <w:r w:rsidRPr="00BE0DF2">
                    <w:rPr>
                      <w:rFonts w:ascii="Garamond" w:hAnsi="Garamond"/>
                      <w:bCs/>
                      <w:iCs/>
                      <w:sz w:val="20"/>
                      <w:szCs w:val="20"/>
                    </w:rPr>
                    <w:instrText xml:space="preserve"> FORMTEXT </w:instrText>
                  </w:r>
                  <w:r w:rsidRPr="00BE0DF2">
                    <w:rPr>
                      <w:rFonts w:ascii="Garamond" w:hAnsi="Garamond"/>
                      <w:bCs/>
                      <w:iCs/>
                      <w:sz w:val="20"/>
                      <w:szCs w:val="20"/>
                    </w:rPr>
                  </w:r>
                  <w:r w:rsidRPr="00BE0DF2">
                    <w:rPr>
                      <w:rFonts w:ascii="Garamond" w:hAnsi="Garamond"/>
                      <w:bCs/>
                      <w:iCs/>
                      <w:sz w:val="20"/>
                      <w:szCs w:val="20"/>
                    </w:rPr>
                    <w:fldChar w:fldCharType="separate"/>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sz w:val="20"/>
                      <w:szCs w:val="20"/>
                    </w:rPr>
                    <w:fldChar w:fldCharType="end"/>
                  </w:r>
                </w:p>
              </w:tc>
              <w:tc>
                <w:tcPr>
                  <w:tcW w:w="2553" w:type="dxa"/>
                </w:tcPr>
                <w:p w14:paraId="3F00DA6A" w14:textId="77777777" w:rsidR="001F5B99" w:rsidRDefault="001F5B99" w:rsidP="001F5B99">
                  <w:pPr>
                    <w:pStyle w:val="ListParagraph"/>
                    <w:ind w:left="0"/>
                    <w:rPr>
                      <w:szCs w:val="22"/>
                    </w:rPr>
                  </w:pPr>
                  <w:r w:rsidRPr="00F90C80">
                    <w:rPr>
                      <w:rFonts w:ascii="Garamond" w:hAnsi="Garamond"/>
                      <w:bCs/>
                      <w:iCs/>
                      <w:sz w:val="20"/>
                      <w:szCs w:val="20"/>
                    </w:rPr>
                    <w:fldChar w:fldCharType="begin">
                      <w:ffData>
                        <w:name w:val="Text63"/>
                        <w:enabled/>
                        <w:calcOnExit w:val="0"/>
                        <w:textInput/>
                      </w:ffData>
                    </w:fldChar>
                  </w:r>
                  <w:r w:rsidRPr="00F90C80">
                    <w:rPr>
                      <w:rFonts w:ascii="Garamond" w:hAnsi="Garamond"/>
                      <w:bCs/>
                      <w:iCs/>
                      <w:sz w:val="20"/>
                      <w:szCs w:val="20"/>
                    </w:rPr>
                    <w:instrText xml:space="preserve"> FORMTEXT </w:instrText>
                  </w:r>
                  <w:r w:rsidRPr="00F90C80">
                    <w:rPr>
                      <w:rFonts w:ascii="Garamond" w:hAnsi="Garamond"/>
                      <w:bCs/>
                      <w:iCs/>
                      <w:sz w:val="20"/>
                      <w:szCs w:val="20"/>
                    </w:rPr>
                  </w:r>
                  <w:r w:rsidRPr="00F90C80">
                    <w:rPr>
                      <w:rFonts w:ascii="Garamond" w:hAnsi="Garamond"/>
                      <w:bCs/>
                      <w:iCs/>
                      <w:sz w:val="20"/>
                      <w:szCs w:val="20"/>
                    </w:rPr>
                    <w:fldChar w:fldCharType="separate"/>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sz w:val="20"/>
                      <w:szCs w:val="20"/>
                    </w:rPr>
                    <w:fldChar w:fldCharType="end"/>
                  </w:r>
                </w:p>
              </w:tc>
              <w:tc>
                <w:tcPr>
                  <w:tcW w:w="2554" w:type="dxa"/>
                </w:tcPr>
                <w:p w14:paraId="1EC7DDF1" w14:textId="77777777" w:rsidR="001F5B99" w:rsidRDefault="001F5B99" w:rsidP="001F5B99">
                  <w:pPr>
                    <w:pStyle w:val="ListParagraph"/>
                    <w:ind w:left="0"/>
                    <w:rPr>
                      <w:szCs w:val="22"/>
                    </w:rPr>
                  </w:pPr>
                  <w:r w:rsidRPr="00F90C80">
                    <w:rPr>
                      <w:rFonts w:ascii="Garamond" w:hAnsi="Garamond"/>
                      <w:bCs/>
                      <w:iCs/>
                      <w:sz w:val="20"/>
                      <w:szCs w:val="20"/>
                    </w:rPr>
                    <w:fldChar w:fldCharType="begin">
                      <w:ffData>
                        <w:name w:val="Text63"/>
                        <w:enabled/>
                        <w:calcOnExit w:val="0"/>
                        <w:textInput/>
                      </w:ffData>
                    </w:fldChar>
                  </w:r>
                  <w:r w:rsidRPr="00F90C80">
                    <w:rPr>
                      <w:rFonts w:ascii="Garamond" w:hAnsi="Garamond"/>
                      <w:bCs/>
                      <w:iCs/>
                      <w:sz w:val="20"/>
                      <w:szCs w:val="20"/>
                    </w:rPr>
                    <w:instrText xml:space="preserve"> FORMTEXT </w:instrText>
                  </w:r>
                  <w:r w:rsidRPr="00F90C80">
                    <w:rPr>
                      <w:rFonts w:ascii="Garamond" w:hAnsi="Garamond"/>
                      <w:bCs/>
                      <w:iCs/>
                      <w:sz w:val="20"/>
                      <w:szCs w:val="20"/>
                    </w:rPr>
                  </w:r>
                  <w:r w:rsidRPr="00F90C80">
                    <w:rPr>
                      <w:rFonts w:ascii="Garamond" w:hAnsi="Garamond"/>
                      <w:bCs/>
                      <w:iCs/>
                      <w:sz w:val="20"/>
                      <w:szCs w:val="20"/>
                    </w:rPr>
                    <w:fldChar w:fldCharType="separate"/>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sz w:val="20"/>
                      <w:szCs w:val="20"/>
                    </w:rPr>
                    <w:fldChar w:fldCharType="end"/>
                  </w:r>
                </w:p>
              </w:tc>
              <w:tc>
                <w:tcPr>
                  <w:tcW w:w="2554" w:type="dxa"/>
                </w:tcPr>
                <w:p w14:paraId="749A1A53" w14:textId="77777777" w:rsidR="001F5B99" w:rsidRDefault="001F5B99" w:rsidP="001F5B99">
                  <w:pPr>
                    <w:pStyle w:val="ListParagraph"/>
                    <w:ind w:left="0"/>
                    <w:rPr>
                      <w:szCs w:val="22"/>
                    </w:rPr>
                  </w:pPr>
                  <w:r w:rsidRPr="00F90C80">
                    <w:rPr>
                      <w:rFonts w:ascii="Garamond" w:hAnsi="Garamond"/>
                      <w:bCs/>
                      <w:iCs/>
                      <w:sz w:val="20"/>
                      <w:szCs w:val="20"/>
                    </w:rPr>
                    <w:fldChar w:fldCharType="begin">
                      <w:ffData>
                        <w:name w:val="Text63"/>
                        <w:enabled/>
                        <w:calcOnExit w:val="0"/>
                        <w:textInput/>
                      </w:ffData>
                    </w:fldChar>
                  </w:r>
                  <w:r w:rsidRPr="00F90C80">
                    <w:rPr>
                      <w:rFonts w:ascii="Garamond" w:hAnsi="Garamond"/>
                      <w:bCs/>
                      <w:iCs/>
                      <w:sz w:val="20"/>
                      <w:szCs w:val="20"/>
                    </w:rPr>
                    <w:instrText xml:space="preserve"> FORMTEXT </w:instrText>
                  </w:r>
                  <w:r w:rsidRPr="00F90C80">
                    <w:rPr>
                      <w:rFonts w:ascii="Garamond" w:hAnsi="Garamond"/>
                      <w:bCs/>
                      <w:iCs/>
                      <w:sz w:val="20"/>
                      <w:szCs w:val="20"/>
                    </w:rPr>
                  </w:r>
                  <w:r w:rsidRPr="00F90C80">
                    <w:rPr>
                      <w:rFonts w:ascii="Garamond" w:hAnsi="Garamond"/>
                      <w:bCs/>
                      <w:iCs/>
                      <w:sz w:val="20"/>
                      <w:szCs w:val="20"/>
                    </w:rPr>
                    <w:fldChar w:fldCharType="separate"/>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sz w:val="20"/>
                      <w:szCs w:val="20"/>
                    </w:rPr>
                    <w:fldChar w:fldCharType="end"/>
                  </w:r>
                </w:p>
              </w:tc>
            </w:tr>
            <w:tr w:rsidR="001F5B99" w14:paraId="33C9C611" w14:textId="77777777" w:rsidTr="00FF546A">
              <w:tc>
                <w:tcPr>
                  <w:tcW w:w="2553" w:type="dxa"/>
                </w:tcPr>
                <w:p w14:paraId="6F5CCF14" w14:textId="77777777" w:rsidR="001F5B99" w:rsidRDefault="001F5B99" w:rsidP="001F5B99">
                  <w:pPr>
                    <w:pStyle w:val="ListParagraph"/>
                    <w:ind w:left="0"/>
                    <w:rPr>
                      <w:szCs w:val="22"/>
                    </w:rPr>
                  </w:pPr>
                  <w:r w:rsidRPr="00BE0DF2">
                    <w:rPr>
                      <w:rFonts w:ascii="Garamond" w:hAnsi="Garamond"/>
                      <w:bCs/>
                      <w:iCs/>
                      <w:sz w:val="20"/>
                      <w:szCs w:val="20"/>
                    </w:rPr>
                    <w:fldChar w:fldCharType="begin">
                      <w:ffData>
                        <w:name w:val="Text63"/>
                        <w:enabled/>
                        <w:calcOnExit w:val="0"/>
                        <w:textInput/>
                      </w:ffData>
                    </w:fldChar>
                  </w:r>
                  <w:r w:rsidRPr="00BE0DF2">
                    <w:rPr>
                      <w:rFonts w:ascii="Garamond" w:hAnsi="Garamond"/>
                      <w:bCs/>
                      <w:iCs/>
                      <w:sz w:val="20"/>
                      <w:szCs w:val="20"/>
                    </w:rPr>
                    <w:instrText xml:space="preserve"> FORMTEXT </w:instrText>
                  </w:r>
                  <w:r w:rsidRPr="00BE0DF2">
                    <w:rPr>
                      <w:rFonts w:ascii="Garamond" w:hAnsi="Garamond"/>
                      <w:bCs/>
                      <w:iCs/>
                      <w:sz w:val="20"/>
                      <w:szCs w:val="20"/>
                    </w:rPr>
                  </w:r>
                  <w:r w:rsidRPr="00BE0DF2">
                    <w:rPr>
                      <w:rFonts w:ascii="Garamond" w:hAnsi="Garamond"/>
                      <w:bCs/>
                      <w:iCs/>
                      <w:sz w:val="20"/>
                      <w:szCs w:val="20"/>
                    </w:rPr>
                    <w:fldChar w:fldCharType="separate"/>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sz w:val="20"/>
                      <w:szCs w:val="20"/>
                    </w:rPr>
                    <w:fldChar w:fldCharType="end"/>
                  </w:r>
                </w:p>
              </w:tc>
              <w:tc>
                <w:tcPr>
                  <w:tcW w:w="2553" w:type="dxa"/>
                </w:tcPr>
                <w:p w14:paraId="5681364A" w14:textId="77777777" w:rsidR="001F5B99" w:rsidRDefault="001F5B99" w:rsidP="001F5B99">
                  <w:pPr>
                    <w:pStyle w:val="ListParagraph"/>
                    <w:ind w:left="0"/>
                    <w:rPr>
                      <w:szCs w:val="22"/>
                    </w:rPr>
                  </w:pPr>
                  <w:r w:rsidRPr="00F90C80">
                    <w:rPr>
                      <w:rFonts w:ascii="Garamond" w:hAnsi="Garamond"/>
                      <w:bCs/>
                      <w:iCs/>
                      <w:sz w:val="20"/>
                      <w:szCs w:val="20"/>
                    </w:rPr>
                    <w:fldChar w:fldCharType="begin">
                      <w:ffData>
                        <w:name w:val="Text63"/>
                        <w:enabled/>
                        <w:calcOnExit w:val="0"/>
                        <w:textInput/>
                      </w:ffData>
                    </w:fldChar>
                  </w:r>
                  <w:r w:rsidRPr="00F90C80">
                    <w:rPr>
                      <w:rFonts w:ascii="Garamond" w:hAnsi="Garamond"/>
                      <w:bCs/>
                      <w:iCs/>
                      <w:sz w:val="20"/>
                      <w:szCs w:val="20"/>
                    </w:rPr>
                    <w:instrText xml:space="preserve"> FORMTEXT </w:instrText>
                  </w:r>
                  <w:r w:rsidRPr="00F90C80">
                    <w:rPr>
                      <w:rFonts w:ascii="Garamond" w:hAnsi="Garamond"/>
                      <w:bCs/>
                      <w:iCs/>
                      <w:sz w:val="20"/>
                      <w:szCs w:val="20"/>
                    </w:rPr>
                  </w:r>
                  <w:r w:rsidRPr="00F90C80">
                    <w:rPr>
                      <w:rFonts w:ascii="Garamond" w:hAnsi="Garamond"/>
                      <w:bCs/>
                      <w:iCs/>
                      <w:sz w:val="20"/>
                      <w:szCs w:val="20"/>
                    </w:rPr>
                    <w:fldChar w:fldCharType="separate"/>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sz w:val="20"/>
                      <w:szCs w:val="20"/>
                    </w:rPr>
                    <w:fldChar w:fldCharType="end"/>
                  </w:r>
                </w:p>
              </w:tc>
              <w:tc>
                <w:tcPr>
                  <w:tcW w:w="2554" w:type="dxa"/>
                </w:tcPr>
                <w:p w14:paraId="360C90D2" w14:textId="77777777" w:rsidR="001F5B99" w:rsidRDefault="001F5B99" w:rsidP="001F5B99">
                  <w:pPr>
                    <w:pStyle w:val="ListParagraph"/>
                    <w:ind w:left="0"/>
                    <w:rPr>
                      <w:szCs w:val="22"/>
                    </w:rPr>
                  </w:pPr>
                  <w:r w:rsidRPr="00F90C80">
                    <w:rPr>
                      <w:rFonts w:ascii="Garamond" w:hAnsi="Garamond"/>
                      <w:bCs/>
                      <w:iCs/>
                      <w:sz w:val="20"/>
                      <w:szCs w:val="20"/>
                    </w:rPr>
                    <w:fldChar w:fldCharType="begin">
                      <w:ffData>
                        <w:name w:val="Text63"/>
                        <w:enabled/>
                        <w:calcOnExit w:val="0"/>
                        <w:textInput/>
                      </w:ffData>
                    </w:fldChar>
                  </w:r>
                  <w:r w:rsidRPr="00F90C80">
                    <w:rPr>
                      <w:rFonts w:ascii="Garamond" w:hAnsi="Garamond"/>
                      <w:bCs/>
                      <w:iCs/>
                      <w:sz w:val="20"/>
                      <w:szCs w:val="20"/>
                    </w:rPr>
                    <w:instrText xml:space="preserve"> FORMTEXT </w:instrText>
                  </w:r>
                  <w:r w:rsidRPr="00F90C80">
                    <w:rPr>
                      <w:rFonts w:ascii="Garamond" w:hAnsi="Garamond"/>
                      <w:bCs/>
                      <w:iCs/>
                      <w:sz w:val="20"/>
                      <w:szCs w:val="20"/>
                    </w:rPr>
                  </w:r>
                  <w:r w:rsidRPr="00F90C80">
                    <w:rPr>
                      <w:rFonts w:ascii="Garamond" w:hAnsi="Garamond"/>
                      <w:bCs/>
                      <w:iCs/>
                      <w:sz w:val="20"/>
                      <w:szCs w:val="20"/>
                    </w:rPr>
                    <w:fldChar w:fldCharType="separate"/>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sz w:val="20"/>
                      <w:szCs w:val="20"/>
                    </w:rPr>
                    <w:fldChar w:fldCharType="end"/>
                  </w:r>
                </w:p>
              </w:tc>
              <w:tc>
                <w:tcPr>
                  <w:tcW w:w="2554" w:type="dxa"/>
                </w:tcPr>
                <w:p w14:paraId="1B1C9D43" w14:textId="77777777" w:rsidR="001F5B99" w:rsidRDefault="001F5B99" w:rsidP="001F5B99">
                  <w:pPr>
                    <w:pStyle w:val="ListParagraph"/>
                    <w:ind w:left="0"/>
                    <w:rPr>
                      <w:szCs w:val="22"/>
                    </w:rPr>
                  </w:pPr>
                  <w:r w:rsidRPr="00F90C80">
                    <w:rPr>
                      <w:rFonts w:ascii="Garamond" w:hAnsi="Garamond"/>
                      <w:bCs/>
                      <w:iCs/>
                      <w:sz w:val="20"/>
                      <w:szCs w:val="20"/>
                    </w:rPr>
                    <w:fldChar w:fldCharType="begin">
                      <w:ffData>
                        <w:name w:val="Text63"/>
                        <w:enabled/>
                        <w:calcOnExit w:val="0"/>
                        <w:textInput/>
                      </w:ffData>
                    </w:fldChar>
                  </w:r>
                  <w:r w:rsidRPr="00F90C80">
                    <w:rPr>
                      <w:rFonts w:ascii="Garamond" w:hAnsi="Garamond"/>
                      <w:bCs/>
                      <w:iCs/>
                      <w:sz w:val="20"/>
                      <w:szCs w:val="20"/>
                    </w:rPr>
                    <w:instrText xml:space="preserve"> FORMTEXT </w:instrText>
                  </w:r>
                  <w:r w:rsidRPr="00F90C80">
                    <w:rPr>
                      <w:rFonts w:ascii="Garamond" w:hAnsi="Garamond"/>
                      <w:bCs/>
                      <w:iCs/>
                      <w:sz w:val="20"/>
                      <w:szCs w:val="20"/>
                    </w:rPr>
                  </w:r>
                  <w:r w:rsidRPr="00F90C80">
                    <w:rPr>
                      <w:rFonts w:ascii="Garamond" w:hAnsi="Garamond"/>
                      <w:bCs/>
                      <w:iCs/>
                      <w:sz w:val="20"/>
                      <w:szCs w:val="20"/>
                    </w:rPr>
                    <w:fldChar w:fldCharType="separate"/>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sz w:val="20"/>
                      <w:szCs w:val="20"/>
                    </w:rPr>
                    <w:fldChar w:fldCharType="end"/>
                  </w:r>
                </w:p>
              </w:tc>
            </w:tr>
            <w:tr w:rsidR="001F5B99" w14:paraId="5C39E36D" w14:textId="77777777" w:rsidTr="00FF546A">
              <w:tc>
                <w:tcPr>
                  <w:tcW w:w="2553" w:type="dxa"/>
                </w:tcPr>
                <w:p w14:paraId="5EC052E4" w14:textId="77777777" w:rsidR="001F5B99" w:rsidRDefault="001F5B99" w:rsidP="001F5B99">
                  <w:pPr>
                    <w:pStyle w:val="ListParagraph"/>
                    <w:ind w:left="0"/>
                    <w:rPr>
                      <w:szCs w:val="22"/>
                    </w:rPr>
                  </w:pPr>
                  <w:r w:rsidRPr="00BE0DF2">
                    <w:rPr>
                      <w:rFonts w:ascii="Garamond" w:hAnsi="Garamond"/>
                      <w:bCs/>
                      <w:iCs/>
                      <w:sz w:val="20"/>
                      <w:szCs w:val="20"/>
                    </w:rPr>
                    <w:fldChar w:fldCharType="begin">
                      <w:ffData>
                        <w:name w:val="Text63"/>
                        <w:enabled/>
                        <w:calcOnExit w:val="0"/>
                        <w:textInput/>
                      </w:ffData>
                    </w:fldChar>
                  </w:r>
                  <w:r w:rsidRPr="00BE0DF2">
                    <w:rPr>
                      <w:rFonts w:ascii="Garamond" w:hAnsi="Garamond"/>
                      <w:bCs/>
                      <w:iCs/>
                      <w:sz w:val="20"/>
                      <w:szCs w:val="20"/>
                    </w:rPr>
                    <w:instrText xml:space="preserve"> FORMTEXT </w:instrText>
                  </w:r>
                  <w:r w:rsidRPr="00BE0DF2">
                    <w:rPr>
                      <w:rFonts w:ascii="Garamond" w:hAnsi="Garamond"/>
                      <w:bCs/>
                      <w:iCs/>
                      <w:sz w:val="20"/>
                      <w:szCs w:val="20"/>
                    </w:rPr>
                  </w:r>
                  <w:r w:rsidRPr="00BE0DF2">
                    <w:rPr>
                      <w:rFonts w:ascii="Garamond" w:hAnsi="Garamond"/>
                      <w:bCs/>
                      <w:iCs/>
                      <w:sz w:val="20"/>
                      <w:szCs w:val="20"/>
                    </w:rPr>
                    <w:fldChar w:fldCharType="separate"/>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sz w:val="20"/>
                      <w:szCs w:val="20"/>
                    </w:rPr>
                    <w:fldChar w:fldCharType="end"/>
                  </w:r>
                </w:p>
              </w:tc>
              <w:tc>
                <w:tcPr>
                  <w:tcW w:w="2553" w:type="dxa"/>
                </w:tcPr>
                <w:p w14:paraId="1338D111" w14:textId="77777777" w:rsidR="001F5B99" w:rsidRDefault="001F5B99" w:rsidP="001F5B99">
                  <w:pPr>
                    <w:pStyle w:val="ListParagraph"/>
                    <w:ind w:left="0"/>
                    <w:rPr>
                      <w:szCs w:val="22"/>
                    </w:rPr>
                  </w:pPr>
                  <w:r w:rsidRPr="00F90C80">
                    <w:rPr>
                      <w:rFonts w:ascii="Garamond" w:hAnsi="Garamond"/>
                      <w:bCs/>
                      <w:iCs/>
                      <w:sz w:val="20"/>
                      <w:szCs w:val="20"/>
                    </w:rPr>
                    <w:fldChar w:fldCharType="begin">
                      <w:ffData>
                        <w:name w:val="Text63"/>
                        <w:enabled/>
                        <w:calcOnExit w:val="0"/>
                        <w:textInput/>
                      </w:ffData>
                    </w:fldChar>
                  </w:r>
                  <w:r w:rsidRPr="00F90C80">
                    <w:rPr>
                      <w:rFonts w:ascii="Garamond" w:hAnsi="Garamond"/>
                      <w:bCs/>
                      <w:iCs/>
                      <w:sz w:val="20"/>
                      <w:szCs w:val="20"/>
                    </w:rPr>
                    <w:instrText xml:space="preserve"> FORMTEXT </w:instrText>
                  </w:r>
                  <w:r w:rsidRPr="00F90C80">
                    <w:rPr>
                      <w:rFonts w:ascii="Garamond" w:hAnsi="Garamond"/>
                      <w:bCs/>
                      <w:iCs/>
                      <w:sz w:val="20"/>
                      <w:szCs w:val="20"/>
                    </w:rPr>
                  </w:r>
                  <w:r w:rsidRPr="00F90C80">
                    <w:rPr>
                      <w:rFonts w:ascii="Garamond" w:hAnsi="Garamond"/>
                      <w:bCs/>
                      <w:iCs/>
                      <w:sz w:val="20"/>
                      <w:szCs w:val="20"/>
                    </w:rPr>
                    <w:fldChar w:fldCharType="separate"/>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sz w:val="20"/>
                      <w:szCs w:val="20"/>
                    </w:rPr>
                    <w:fldChar w:fldCharType="end"/>
                  </w:r>
                </w:p>
              </w:tc>
              <w:tc>
                <w:tcPr>
                  <w:tcW w:w="2554" w:type="dxa"/>
                </w:tcPr>
                <w:p w14:paraId="05B943A9" w14:textId="77777777" w:rsidR="001F5B99" w:rsidRDefault="001F5B99" w:rsidP="001F5B99">
                  <w:pPr>
                    <w:pStyle w:val="ListParagraph"/>
                    <w:ind w:left="0"/>
                    <w:rPr>
                      <w:szCs w:val="22"/>
                    </w:rPr>
                  </w:pPr>
                  <w:r w:rsidRPr="00F90C80">
                    <w:rPr>
                      <w:rFonts w:ascii="Garamond" w:hAnsi="Garamond"/>
                      <w:bCs/>
                      <w:iCs/>
                      <w:sz w:val="20"/>
                      <w:szCs w:val="20"/>
                    </w:rPr>
                    <w:fldChar w:fldCharType="begin">
                      <w:ffData>
                        <w:name w:val="Text63"/>
                        <w:enabled/>
                        <w:calcOnExit w:val="0"/>
                        <w:textInput/>
                      </w:ffData>
                    </w:fldChar>
                  </w:r>
                  <w:r w:rsidRPr="00F90C80">
                    <w:rPr>
                      <w:rFonts w:ascii="Garamond" w:hAnsi="Garamond"/>
                      <w:bCs/>
                      <w:iCs/>
                      <w:sz w:val="20"/>
                      <w:szCs w:val="20"/>
                    </w:rPr>
                    <w:instrText xml:space="preserve"> FORMTEXT </w:instrText>
                  </w:r>
                  <w:r w:rsidRPr="00F90C80">
                    <w:rPr>
                      <w:rFonts w:ascii="Garamond" w:hAnsi="Garamond"/>
                      <w:bCs/>
                      <w:iCs/>
                      <w:sz w:val="20"/>
                      <w:szCs w:val="20"/>
                    </w:rPr>
                  </w:r>
                  <w:r w:rsidRPr="00F90C80">
                    <w:rPr>
                      <w:rFonts w:ascii="Garamond" w:hAnsi="Garamond"/>
                      <w:bCs/>
                      <w:iCs/>
                      <w:sz w:val="20"/>
                      <w:szCs w:val="20"/>
                    </w:rPr>
                    <w:fldChar w:fldCharType="separate"/>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sz w:val="20"/>
                      <w:szCs w:val="20"/>
                    </w:rPr>
                    <w:fldChar w:fldCharType="end"/>
                  </w:r>
                </w:p>
              </w:tc>
              <w:tc>
                <w:tcPr>
                  <w:tcW w:w="2554" w:type="dxa"/>
                </w:tcPr>
                <w:p w14:paraId="2F654CA3" w14:textId="77777777" w:rsidR="001F5B99" w:rsidRDefault="001F5B99" w:rsidP="001F5B99">
                  <w:pPr>
                    <w:pStyle w:val="ListParagraph"/>
                    <w:ind w:left="0"/>
                    <w:rPr>
                      <w:szCs w:val="22"/>
                    </w:rPr>
                  </w:pPr>
                  <w:r w:rsidRPr="00F90C80">
                    <w:rPr>
                      <w:rFonts w:ascii="Garamond" w:hAnsi="Garamond"/>
                      <w:bCs/>
                      <w:iCs/>
                      <w:sz w:val="20"/>
                      <w:szCs w:val="20"/>
                    </w:rPr>
                    <w:fldChar w:fldCharType="begin">
                      <w:ffData>
                        <w:name w:val="Text63"/>
                        <w:enabled/>
                        <w:calcOnExit w:val="0"/>
                        <w:textInput/>
                      </w:ffData>
                    </w:fldChar>
                  </w:r>
                  <w:r w:rsidRPr="00F90C80">
                    <w:rPr>
                      <w:rFonts w:ascii="Garamond" w:hAnsi="Garamond"/>
                      <w:bCs/>
                      <w:iCs/>
                      <w:sz w:val="20"/>
                      <w:szCs w:val="20"/>
                    </w:rPr>
                    <w:instrText xml:space="preserve"> FORMTEXT </w:instrText>
                  </w:r>
                  <w:r w:rsidRPr="00F90C80">
                    <w:rPr>
                      <w:rFonts w:ascii="Garamond" w:hAnsi="Garamond"/>
                      <w:bCs/>
                      <w:iCs/>
                      <w:sz w:val="20"/>
                      <w:szCs w:val="20"/>
                    </w:rPr>
                  </w:r>
                  <w:r w:rsidRPr="00F90C80">
                    <w:rPr>
                      <w:rFonts w:ascii="Garamond" w:hAnsi="Garamond"/>
                      <w:bCs/>
                      <w:iCs/>
                      <w:sz w:val="20"/>
                      <w:szCs w:val="20"/>
                    </w:rPr>
                    <w:fldChar w:fldCharType="separate"/>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sz w:val="20"/>
                      <w:szCs w:val="20"/>
                    </w:rPr>
                    <w:fldChar w:fldCharType="end"/>
                  </w:r>
                </w:p>
              </w:tc>
            </w:tr>
          </w:tbl>
          <w:p w14:paraId="1FF855BD" w14:textId="16FE147C" w:rsidR="001F5B99" w:rsidRPr="008B4A8A" w:rsidRDefault="001F5B99" w:rsidP="008B4A8A">
            <w:pPr>
              <w:spacing w:before="40" w:after="40"/>
              <w:rPr>
                <w:b/>
                <w:sz w:val="24"/>
              </w:rPr>
            </w:pPr>
          </w:p>
        </w:tc>
      </w:tr>
      <w:tr w:rsidR="00741741" w:rsidRPr="001721E8" w14:paraId="61C44E75" w14:textId="77777777" w:rsidTr="003C4491">
        <w:trPr>
          <w:trHeight w:val="3347"/>
          <w:jc w:val="center"/>
        </w:trPr>
        <w:tc>
          <w:tcPr>
            <w:tcW w:w="10811" w:type="dxa"/>
            <w:gridSpan w:val="3"/>
            <w:tcBorders>
              <w:bottom w:val="single" w:sz="4" w:space="0" w:color="auto"/>
            </w:tcBorders>
          </w:tcPr>
          <w:p w14:paraId="4008BA24" w14:textId="77777777" w:rsidR="00741741" w:rsidRPr="00861917" w:rsidRDefault="00741741" w:rsidP="00741741">
            <w:pPr>
              <w:pStyle w:val="ListParagraph"/>
              <w:numPr>
                <w:ilvl w:val="0"/>
                <w:numId w:val="78"/>
              </w:numPr>
              <w:spacing w:before="40" w:after="120"/>
              <w:contextualSpacing w:val="0"/>
              <w:rPr>
                <w:caps/>
                <w:sz w:val="24"/>
              </w:rPr>
            </w:pPr>
            <w:r w:rsidRPr="00861917">
              <w:rPr>
                <w:b/>
                <w:sz w:val="24"/>
              </w:rPr>
              <w:t>EQUIPOS Y HERRAMIENTAS</w:t>
            </w:r>
          </w:p>
          <w:p w14:paraId="2FB87F53" w14:textId="1DD4B8F7" w:rsidR="00741741" w:rsidRPr="00A10498" w:rsidRDefault="00741741" w:rsidP="00741741">
            <w:pPr>
              <w:pStyle w:val="ListParagraph"/>
              <w:numPr>
                <w:ilvl w:val="0"/>
                <w:numId w:val="95"/>
              </w:numPr>
              <w:spacing w:after="40"/>
              <w:rPr>
                <w:szCs w:val="22"/>
                <w:lang w:val="es-EC"/>
              </w:rPr>
            </w:pPr>
            <w:r w:rsidRPr="00A10498">
              <w:rPr>
                <w:szCs w:val="22"/>
                <w:lang w:val="es-EC"/>
              </w:rPr>
              <w:t xml:space="preserve">¿Se mantiene todo el equipo y las herramientas para que el combustible, el aceite y el fluido hidráulico no tengan fugas?  </w:t>
            </w:r>
          </w:p>
          <w:p w14:paraId="09213819" w14:textId="373ACC44" w:rsidR="00741741" w:rsidRPr="00A10498" w:rsidRDefault="00741741" w:rsidP="00370E34">
            <w:pPr>
              <w:spacing w:after="120"/>
              <w:ind w:left="360"/>
              <w:rPr>
                <w:i/>
                <w:iCs/>
                <w:szCs w:val="22"/>
                <w:lang w:val="es-EC"/>
              </w:rPr>
            </w:pPr>
            <w:r w:rsidRPr="000264E7">
              <w:rPr>
                <w:szCs w:val="22"/>
              </w:rPr>
              <w:fldChar w:fldCharType="begin">
                <w:ffData>
                  <w:name w:val="Check224"/>
                  <w:enabled/>
                  <w:calcOnExit w:val="0"/>
                  <w:checkBox>
                    <w:sizeAuto/>
                    <w:default w:val="0"/>
                  </w:checkBox>
                </w:ffData>
              </w:fldChar>
            </w:r>
            <w:r w:rsidRPr="00A10498">
              <w:rPr>
                <w:szCs w:val="22"/>
                <w:lang w:val="es-EC"/>
              </w:rPr>
              <w:instrText xml:space="preserve"> FORMCHECKBOX </w:instrText>
            </w:r>
            <w:r w:rsidRPr="000264E7">
              <w:rPr>
                <w:szCs w:val="22"/>
              </w:rPr>
            </w:r>
            <w:r w:rsidRPr="000264E7">
              <w:rPr>
                <w:szCs w:val="22"/>
              </w:rPr>
              <w:fldChar w:fldCharType="separate"/>
            </w:r>
            <w:r w:rsidRPr="000264E7">
              <w:rPr>
                <w:szCs w:val="22"/>
              </w:rPr>
              <w:fldChar w:fldCharType="end"/>
            </w:r>
            <w:r w:rsidRPr="00A10498">
              <w:rPr>
                <w:szCs w:val="22"/>
                <w:lang w:val="es-EC"/>
              </w:rPr>
              <w:t xml:space="preserve"> Sí   </w:t>
            </w:r>
            <w:r w:rsidRPr="000264E7">
              <w:rPr>
                <w:szCs w:val="22"/>
              </w:rPr>
              <w:fldChar w:fldCharType="begin">
                <w:ffData>
                  <w:name w:val="Check225"/>
                  <w:enabled/>
                  <w:calcOnExit w:val="0"/>
                  <w:checkBox>
                    <w:sizeAuto/>
                    <w:default w:val="0"/>
                  </w:checkBox>
                </w:ffData>
              </w:fldChar>
            </w:r>
            <w:r w:rsidRPr="00A10498">
              <w:rPr>
                <w:szCs w:val="22"/>
                <w:lang w:val="es-EC"/>
              </w:rPr>
              <w:instrText xml:space="preserve"> FORMCHECKBOX </w:instrText>
            </w:r>
            <w:r w:rsidRPr="000264E7">
              <w:rPr>
                <w:szCs w:val="22"/>
              </w:rPr>
            </w:r>
            <w:r w:rsidRPr="000264E7">
              <w:rPr>
                <w:szCs w:val="22"/>
              </w:rPr>
              <w:fldChar w:fldCharType="separate"/>
            </w:r>
            <w:r w:rsidRPr="000264E7">
              <w:rPr>
                <w:szCs w:val="22"/>
              </w:rPr>
              <w:fldChar w:fldCharType="end"/>
            </w:r>
            <w:r w:rsidRPr="00A10498">
              <w:rPr>
                <w:lang w:val="es-EC"/>
              </w:rPr>
              <w:t xml:space="preserve"> </w:t>
            </w:r>
            <w:r w:rsidRPr="00A10498">
              <w:rPr>
                <w:szCs w:val="22"/>
                <w:lang w:val="es-EC"/>
              </w:rPr>
              <w:t xml:space="preserve">No   </w:t>
            </w:r>
            <w:r w:rsidRPr="000264E7">
              <w:rPr>
                <w:szCs w:val="22"/>
              </w:rPr>
              <w:fldChar w:fldCharType="begin">
                <w:ffData>
                  <w:name w:val="Check226"/>
                  <w:enabled/>
                  <w:calcOnExit w:val="0"/>
                  <w:checkBox>
                    <w:sizeAuto/>
                    <w:default w:val="0"/>
                  </w:checkBox>
                </w:ffData>
              </w:fldChar>
            </w:r>
            <w:r w:rsidRPr="00A10498">
              <w:rPr>
                <w:szCs w:val="22"/>
                <w:lang w:val="es-EC"/>
              </w:rPr>
              <w:instrText xml:space="preserve"> FORMCHECKBOX </w:instrText>
            </w:r>
            <w:r w:rsidRPr="000264E7">
              <w:rPr>
                <w:szCs w:val="22"/>
              </w:rPr>
            </w:r>
            <w:r w:rsidRPr="000264E7">
              <w:rPr>
                <w:szCs w:val="22"/>
              </w:rPr>
              <w:fldChar w:fldCharType="separate"/>
            </w:r>
            <w:r w:rsidRPr="000264E7">
              <w:rPr>
                <w:szCs w:val="22"/>
              </w:rPr>
              <w:fldChar w:fldCharType="end"/>
            </w:r>
            <w:r w:rsidRPr="00A10498">
              <w:rPr>
                <w:lang w:val="es-EC"/>
              </w:rPr>
              <w:t xml:space="preserve"> </w:t>
            </w:r>
            <w:r w:rsidRPr="00A10498">
              <w:rPr>
                <w:i/>
                <w:iCs/>
                <w:szCs w:val="22"/>
                <w:lang w:val="es-EC"/>
              </w:rPr>
              <w:t>N/A, no utilizo equipos/herramientas con combustible, aceite u otros fluidos</w:t>
            </w:r>
          </w:p>
          <w:p w14:paraId="4B8054ED" w14:textId="235C03D7" w:rsidR="00741741" w:rsidRPr="00A10498" w:rsidRDefault="00944622" w:rsidP="00370E34">
            <w:pPr>
              <w:pStyle w:val="ListParagraph"/>
              <w:numPr>
                <w:ilvl w:val="0"/>
                <w:numId w:val="95"/>
              </w:numPr>
              <w:spacing w:before="40" w:after="120"/>
              <w:contextualSpacing w:val="0"/>
              <w:rPr>
                <w:szCs w:val="22"/>
                <w:lang w:val="es-EC"/>
              </w:rPr>
            </w:pPr>
            <w:r w:rsidRPr="00A10498">
              <w:rPr>
                <w:szCs w:val="22"/>
                <w:lang w:val="es-EC"/>
              </w:rPr>
              <w:t>Complete la siguiente tabla para ver todos los equipos y herramientas utilizados, incluidos los equipos que su operación posee, alquila o es propiedad de proveedores de servicios contratados.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77"/>
              <w:gridCol w:w="1620"/>
              <w:gridCol w:w="1440"/>
              <w:gridCol w:w="4948"/>
            </w:tblGrid>
            <w:tr w:rsidR="00944622" w:rsidRPr="001721E8" w14:paraId="3B21AEBF" w14:textId="77777777" w:rsidTr="00E92239">
              <w:tc>
                <w:tcPr>
                  <w:tcW w:w="2577" w:type="dxa"/>
                </w:tcPr>
                <w:p w14:paraId="68426A4B" w14:textId="77777777" w:rsidR="00944622" w:rsidRPr="008B4A8A" w:rsidRDefault="00944622" w:rsidP="00944622">
                  <w:pPr>
                    <w:rPr>
                      <w:b/>
                      <w:sz w:val="20"/>
                      <w:szCs w:val="20"/>
                    </w:rPr>
                  </w:pPr>
                  <w:r w:rsidRPr="008B4A8A">
                    <w:rPr>
                      <w:b/>
                      <w:sz w:val="20"/>
                      <w:szCs w:val="20"/>
                    </w:rPr>
                    <w:t>Nombre del equipo / herramienta</w:t>
                  </w:r>
                </w:p>
              </w:tc>
              <w:tc>
                <w:tcPr>
                  <w:tcW w:w="1620" w:type="dxa"/>
                </w:tcPr>
                <w:p w14:paraId="56F4A705" w14:textId="0F37053F" w:rsidR="00944622" w:rsidRPr="00A10498" w:rsidRDefault="00944622" w:rsidP="00944622">
                  <w:pPr>
                    <w:rPr>
                      <w:b/>
                      <w:sz w:val="20"/>
                      <w:szCs w:val="20"/>
                      <w:lang w:val="es-EC"/>
                    </w:rPr>
                  </w:pPr>
                  <w:r w:rsidRPr="00A10498">
                    <w:rPr>
                      <w:b/>
                      <w:sz w:val="20"/>
                      <w:szCs w:val="20"/>
                      <w:lang w:val="es-EC"/>
                    </w:rPr>
                    <w:t xml:space="preserve">Propio (O), alquilado (R) </w:t>
                  </w:r>
                  <w:r w:rsidR="001721E8" w:rsidRPr="00FD0480">
                    <w:rPr>
                      <w:b/>
                      <w:sz w:val="20"/>
                      <w:szCs w:val="20"/>
                      <w:lang w:val="es-EC"/>
                    </w:rPr>
                    <w:t xml:space="preserve">o </w:t>
                  </w:r>
                  <w:r w:rsidR="001721E8">
                    <w:rPr>
                      <w:b/>
                      <w:sz w:val="20"/>
                      <w:szCs w:val="20"/>
                      <w:lang w:val="es-EC"/>
                    </w:rPr>
                    <w:t>por encargo/contratdo</w:t>
                  </w:r>
                  <w:r w:rsidR="001721E8" w:rsidRPr="00FD0480">
                    <w:rPr>
                      <w:b/>
                      <w:sz w:val="20"/>
                      <w:szCs w:val="20"/>
                      <w:lang w:val="es-EC"/>
                    </w:rPr>
                    <w:t xml:space="preserve"> (C)</w:t>
                  </w:r>
                </w:p>
              </w:tc>
              <w:tc>
                <w:tcPr>
                  <w:tcW w:w="1440" w:type="dxa"/>
                </w:tcPr>
                <w:p w14:paraId="02B85A9D" w14:textId="77777777" w:rsidR="00944622" w:rsidRPr="008B4A8A" w:rsidRDefault="00944622" w:rsidP="00944622">
                  <w:pPr>
                    <w:rPr>
                      <w:b/>
                      <w:sz w:val="20"/>
                      <w:szCs w:val="20"/>
                    </w:rPr>
                  </w:pPr>
                  <w:r w:rsidRPr="00A10498">
                    <w:rPr>
                      <w:b/>
                      <w:sz w:val="20"/>
                      <w:szCs w:val="20"/>
                      <w:lang w:val="es-EC"/>
                    </w:rPr>
                    <w:t xml:space="preserve">¿Se utiliza solo con cultivos orgánicos? </w:t>
                  </w:r>
                  <w:r w:rsidRPr="008B4A8A">
                    <w:rPr>
                      <w:b/>
                      <w:sz w:val="20"/>
                      <w:szCs w:val="20"/>
                    </w:rPr>
                    <w:t>(S/N)</w:t>
                  </w:r>
                </w:p>
              </w:tc>
              <w:tc>
                <w:tcPr>
                  <w:tcW w:w="4948" w:type="dxa"/>
                </w:tcPr>
                <w:p w14:paraId="7578ECCF" w14:textId="77777777" w:rsidR="00944622" w:rsidRPr="00A10498" w:rsidRDefault="00944622" w:rsidP="00944622">
                  <w:pPr>
                    <w:rPr>
                      <w:b/>
                      <w:sz w:val="20"/>
                      <w:szCs w:val="20"/>
                      <w:lang w:val="es-EC"/>
                    </w:rPr>
                  </w:pPr>
                  <w:r w:rsidRPr="00A10498">
                    <w:rPr>
                      <w:b/>
                      <w:sz w:val="20"/>
                      <w:szCs w:val="20"/>
                      <w:lang w:val="es-EC"/>
                    </w:rPr>
                    <w:t>¿Cómo se limpia/purga el equipo/herramienta antes de su uso en la producción orgánica?</w:t>
                  </w:r>
                </w:p>
              </w:tc>
            </w:tr>
            <w:tr w:rsidR="00944622" w:rsidRPr="000264E7" w14:paraId="0EB1AF4F" w14:textId="77777777" w:rsidTr="00E92239">
              <w:trPr>
                <w:trHeight w:val="288"/>
              </w:trPr>
              <w:tc>
                <w:tcPr>
                  <w:tcW w:w="2577" w:type="dxa"/>
                </w:tcPr>
                <w:p w14:paraId="1639B55F" w14:textId="77777777" w:rsidR="00944622" w:rsidRPr="000264E7" w:rsidRDefault="00944622" w:rsidP="00944622">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1620" w:type="dxa"/>
                </w:tcPr>
                <w:p w14:paraId="3EEFCB23" w14:textId="77777777" w:rsidR="00944622" w:rsidRPr="000264E7" w:rsidRDefault="00944622" w:rsidP="00944622">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1440" w:type="dxa"/>
                </w:tcPr>
                <w:p w14:paraId="1050DE73" w14:textId="77777777" w:rsidR="00944622" w:rsidRPr="00506713" w:rsidRDefault="00944622" w:rsidP="00944622">
                  <w:pPr>
                    <w:rPr>
                      <w:rFonts w:ascii="Garamond" w:hAnsi="Garamond"/>
                      <w:bCs/>
                      <w:iCs/>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4948" w:type="dxa"/>
                </w:tcPr>
                <w:p w14:paraId="0972A85D" w14:textId="77777777" w:rsidR="00944622" w:rsidRPr="000264E7" w:rsidRDefault="00944622" w:rsidP="00944622">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r>
            <w:tr w:rsidR="00944622" w:rsidRPr="000264E7" w14:paraId="21B8D30F" w14:textId="77777777" w:rsidTr="00E92239">
              <w:trPr>
                <w:trHeight w:val="288"/>
              </w:trPr>
              <w:tc>
                <w:tcPr>
                  <w:tcW w:w="2577" w:type="dxa"/>
                </w:tcPr>
                <w:p w14:paraId="519F3407" w14:textId="77777777" w:rsidR="00944622" w:rsidRPr="000264E7" w:rsidRDefault="00944622" w:rsidP="00944622">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1620" w:type="dxa"/>
                </w:tcPr>
                <w:p w14:paraId="639BD193" w14:textId="77777777" w:rsidR="00944622" w:rsidRPr="000264E7" w:rsidRDefault="00944622" w:rsidP="00944622">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1440" w:type="dxa"/>
                </w:tcPr>
                <w:p w14:paraId="6BC3D6DB" w14:textId="77777777" w:rsidR="00944622" w:rsidRPr="00506713" w:rsidRDefault="00944622" w:rsidP="00944622">
                  <w:pPr>
                    <w:rPr>
                      <w:rFonts w:ascii="Garamond" w:hAnsi="Garamond"/>
                      <w:bCs/>
                      <w:iCs/>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4948" w:type="dxa"/>
                </w:tcPr>
                <w:p w14:paraId="53168352" w14:textId="77777777" w:rsidR="00944622" w:rsidRPr="000264E7" w:rsidRDefault="00944622" w:rsidP="00944622">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r>
            <w:tr w:rsidR="00944622" w:rsidRPr="000264E7" w14:paraId="2B16428F" w14:textId="77777777" w:rsidTr="00E92239">
              <w:trPr>
                <w:trHeight w:val="288"/>
              </w:trPr>
              <w:tc>
                <w:tcPr>
                  <w:tcW w:w="2577" w:type="dxa"/>
                </w:tcPr>
                <w:p w14:paraId="4A859A00" w14:textId="77777777" w:rsidR="00944622" w:rsidRPr="000264E7" w:rsidRDefault="00944622" w:rsidP="00944622">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1620" w:type="dxa"/>
                </w:tcPr>
                <w:p w14:paraId="0271CAA5" w14:textId="77777777" w:rsidR="00944622" w:rsidRPr="000264E7" w:rsidRDefault="00944622" w:rsidP="00944622">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1440" w:type="dxa"/>
                </w:tcPr>
                <w:p w14:paraId="6277CAD8" w14:textId="77777777" w:rsidR="00944622" w:rsidRPr="00506713" w:rsidRDefault="00944622" w:rsidP="00944622">
                  <w:pPr>
                    <w:rPr>
                      <w:rFonts w:ascii="Garamond" w:hAnsi="Garamond"/>
                      <w:bCs/>
                      <w:iCs/>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4948" w:type="dxa"/>
                </w:tcPr>
                <w:p w14:paraId="28ADB570" w14:textId="77777777" w:rsidR="00944622" w:rsidRPr="000264E7" w:rsidRDefault="00944622" w:rsidP="00944622">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r>
            <w:tr w:rsidR="00370E34" w:rsidRPr="000264E7" w14:paraId="206B5493" w14:textId="77777777" w:rsidTr="00E92239">
              <w:trPr>
                <w:trHeight w:val="288"/>
              </w:trPr>
              <w:tc>
                <w:tcPr>
                  <w:tcW w:w="2577" w:type="dxa"/>
                </w:tcPr>
                <w:p w14:paraId="0B1091D5" w14:textId="0059F9BE" w:rsidR="00370E34" w:rsidRPr="00506713" w:rsidRDefault="00370E34" w:rsidP="00944622">
                  <w:pPr>
                    <w:rPr>
                      <w:rFonts w:ascii="Garamond" w:hAnsi="Garamond"/>
                      <w:bCs/>
                      <w:iCs/>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1620" w:type="dxa"/>
                </w:tcPr>
                <w:p w14:paraId="15B753E0" w14:textId="16CEB129" w:rsidR="00370E34" w:rsidRPr="00506713" w:rsidRDefault="00370E34" w:rsidP="00944622">
                  <w:pPr>
                    <w:rPr>
                      <w:rFonts w:ascii="Garamond" w:hAnsi="Garamond"/>
                      <w:bCs/>
                      <w:iCs/>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1440" w:type="dxa"/>
                </w:tcPr>
                <w:p w14:paraId="35197465" w14:textId="126F4226" w:rsidR="00370E34" w:rsidRPr="00506713" w:rsidRDefault="00370E34" w:rsidP="00944622">
                  <w:pPr>
                    <w:rPr>
                      <w:rFonts w:ascii="Garamond" w:hAnsi="Garamond"/>
                      <w:bCs/>
                      <w:iCs/>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4948" w:type="dxa"/>
                </w:tcPr>
                <w:p w14:paraId="2C930D20" w14:textId="51495BE4" w:rsidR="00370E34" w:rsidRPr="00506713" w:rsidRDefault="00370E34" w:rsidP="00944622">
                  <w:pPr>
                    <w:rPr>
                      <w:rFonts w:ascii="Garamond" w:hAnsi="Garamond"/>
                      <w:bCs/>
                      <w:iCs/>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r>
          </w:tbl>
          <w:p w14:paraId="465EB210" w14:textId="77777777" w:rsidR="00423F4E" w:rsidRDefault="00423F4E" w:rsidP="00423F4E">
            <w:pPr>
              <w:pStyle w:val="ListParagraph"/>
              <w:spacing w:before="40" w:after="40"/>
              <w:ind w:left="360"/>
              <w:rPr>
                <w:szCs w:val="22"/>
              </w:rPr>
            </w:pPr>
          </w:p>
          <w:p w14:paraId="2A33EB11" w14:textId="344140C6" w:rsidR="00944622" w:rsidRPr="00A10498" w:rsidRDefault="00423F4E" w:rsidP="00423F4E">
            <w:pPr>
              <w:pStyle w:val="ListParagraph"/>
              <w:numPr>
                <w:ilvl w:val="0"/>
                <w:numId w:val="95"/>
              </w:numPr>
              <w:spacing w:before="40" w:after="40"/>
              <w:rPr>
                <w:szCs w:val="22"/>
                <w:lang w:val="es-EC"/>
              </w:rPr>
            </w:pPr>
            <w:r w:rsidRPr="00A10498">
              <w:rPr>
                <w:szCs w:val="22"/>
                <w:lang w:val="es-EC"/>
              </w:rPr>
              <w:t xml:space="preserve">¿Cómo se documenta la limpieza/purga de equipos y herramientas? </w:t>
            </w:r>
            <w:r w:rsidRPr="00423F4E">
              <w:rPr>
                <w:rFonts w:ascii="Garamond" w:hAnsi="Garamond"/>
                <w:bCs/>
                <w:iCs/>
                <w:szCs w:val="22"/>
              </w:rPr>
              <w:fldChar w:fldCharType="begin">
                <w:ffData>
                  <w:name w:val="Text63"/>
                  <w:enabled/>
                  <w:calcOnExit w:val="0"/>
                  <w:textInput/>
                </w:ffData>
              </w:fldChar>
            </w:r>
            <w:r w:rsidRPr="00A10498">
              <w:rPr>
                <w:rFonts w:ascii="Garamond" w:hAnsi="Garamond"/>
                <w:bCs/>
                <w:iCs/>
                <w:szCs w:val="22"/>
                <w:lang w:val="es-EC"/>
              </w:rPr>
              <w:instrText xml:space="preserve"> FORMTEXT </w:instrText>
            </w:r>
            <w:r w:rsidRPr="00423F4E">
              <w:rPr>
                <w:rFonts w:ascii="Garamond" w:hAnsi="Garamond"/>
                <w:bCs/>
                <w:iCs/>
                <w:szCs w:val="22"/>
              </w:rPr>
            </w:r>
            <w:r w:rsidRPr="00423F4E">
              <w:rPr>
                <w:rFonts w:ascii="Garamond" w:hAnsi="Garamond"/>
                <w:bCs/>
                <w:iCs/>
                <w:szCs w:val="22"/>
              </w:rPr>
              <w:fldChar w:fldCharType="separate"/>
            </w:r>
            <w:r w:rsidRPr="00A10498">
              <w:rPr>
                <w:rFonts w:ascii="Garamond" w:hAnsi="Garamond"/>
                <w:lang w:val="es-EC"/>
              </w:rPr>
              <w:t>     </w:t>
            </w:r>
            <w:r w:rsidRPr="00423F4E">
              <w:rPr>
                <w:rFonts w:ascii="Garamond" w:hAnsi="Garamond"/>
                <w:bCs/>
                <w:iCs/>
                <w:szCs w:val="22"/>
              </w:rPr>
              <w:fldChar w:fldCharType="end"/>
            </w:r>
          </w:p>
          <w:p w14:paraId="2AE47C4F" w14:textId="77777777" w:rsidR="00423F4E" w:rsidRPr="00A10498" w:rsidRDefault="00423F4E" w:rsidP="00423F4E">
            <w:pPr>
              <w:spacing w:before="40" w:after="40"/>
              <w:rPr>
                <w:szCs w:val="22"/>
                <w:lang w:val="es-EC"/>
              </w:rPr>
            </w:pPr>
          </w:p>
          <w:p w14:paraId="54015B33" w14:textId="77777777" w:rsidR="00130121" w:rsidRPr="00A10498" w:rsidRDefault="00130121" w:rsidP="00423F4E">
            <w:pPr>
              <w:spacing w:before="40" w:after="40"/>
              <w:rPr>
                <w:szCs w:val="22"/>
                <w:lang w:val="es-EC"/>
              </w:rPr>
            </w:pPr>
          </w:p>
          <w:p w14:paraId="30810C5E" w14:textId="497D602F" w:rsidR="00423F4E" w:rsidRPr="00A10498" w:rsidRDefault="00423F4E" w:rsidP="00423F4E">
            <w:pPr>
              <w:spacing w:before="40" w:after="40"/>
              <w:rPr>
                <w:szCs w:val="22"/>
                <w:lang w:val="es-EC"/>
              </w:rPr>
            </w:pPr>
          </w:p>
        </w:tc>
      </w:tr>
      <w:tr w:rsidR="00FF0973" w:rsidRPr="001721E8" w14:paraId="36F08EEE" w14:textId="77777777" w:rsidTr="003C4491">
        <w:trPr>
          <w:trHeight w:val="827"/>
          <w:jc w:val="center"/>
        </w:trPr>
        <w:tc>
          <w:tcPr>
            <w:tcW w:w="10811" w:type="dxa"/>
            <w:gridSpan w:val="3"/>
            <w:tcBorders>
              <w:bottom w:val="single" w:sz="4" w:space="0" w:color="auto"/>
            </w:tcBorders>
          </w:tcPr>
          <w:p w14:paraId="5F0DE521" w14:textId="06570CAF" w:rsidR="00AB0476" w:rsidRPr="00423F4E" w:rsidRDefault="00FF0973" w:rsidP="00423F4E">
            <w:pPr>
              <w:pStyle w:val="ListParagraph"/>
              <w:numPr>
                <w:ilvl w:val="0"/>
                <w:numId w:val="78"/>
              </w:numPr>
              <w:spacing w:after="120"/>
              <w:contextualSpacing w:val="0"/>
              <w:rPr>
                <w:szCs w:val="22"/>
              </w:rPr>
            </w:pPr>
            <w:r w:rsidRPr="00423F4E">
              <w:rPr>
                <w:b/>
                <w:sz w:val="24"/>
              </w:rPr>
              <w:t xml:space="preserve">COSECHA </w:t>
            </w:r>
          </w:p>
          <w:p w14:paraId="07BCCFDB" w14:textId="11E7402F" w:rsidR="003950BB" w:rsidRPr="004B79A9" w:rsidRDefault="00FF0973" w:rsidP="008B4A8A">
            <w:pPr>
              <w:pStyle w:val="ListParagraph"/>
              <w:numPr>
                <w:ilvl w:val="0"/>
                <w:numId w:val="93"/>
              </w:numPr>
              <w:spacing w:after="120"/>
              <w:contextualSpacing w:val="0"/>
              <w:rPr>
                <w:szCs w:val="22"/>
              </w:rPr>
            </w:pPr>
            <w:r w:rsidRPr="00A10498">
              <w:rPr>
                <w:szCs w:val="22"/>
                <w:lang w:val="es-EC"/>
              </w:rPr>
              <w:t xml:space="preserve">¿Cómo se cosechan los cultivos silvestres orgánicos? Marque todo lo que corresponda.  </w:t>
            </w:r>
            <w:r w:rsidRPr="00AB0476">
              <w:rPr>
                <w:szCs w:val="22"/>
              </w:rPr>
              <w:fldChar w:fldCharType="begin">
                <w:ffData>
                  <w:name w:val="Check231"/>
                  <w:enabled/>
                  <w:calcOnExit w:val="0"/>
                  <w:checkBox>
                    <w:sizeAuto/>
                    <w:default w:val="0"/>
                  </w:checkBox>
                </w:ffData>
              </w:fldChar>
            </w:r>
            <w:r w:rsidRPr="00A10498">
              <w:rPr>
                <w:szCs w:val="22"/>
                <w:lang w:val="es-EC"/>
              </w:rPr>
              <w:instrText xml:space="preserve"> FORMCHECKBOX </w:instrText>
            </w:r>
            <w:r w:rsidRPr="00AB0476">
              <w:rPr>
                <w:szCs w:val="22"/>
              </w:rPr>
            </w:r>
            <w:r w:rsidRPr="00AB0476">
              <w:rPr>
                <w:szCs w:val="22"/>
              </w:rPr>
              <w:fldChar w:fldCharType="separate"/>
            </w:r>
            <w:r w:rsidRPr="00AB0476">
              <w:rPr>
                <w:szCs w:val="22"/>
              </w:rPr>
              <w:fldChar w:fldCharType="end"/>
            </w:r>
            <w:r w:rsidRPr="00A10498">
              <w:rPr>
                <w:szCs w:val="22"/>
                <w:lang w:val="es-EC"/>
              </w:rPr>
              <w:t xml:space="preserve"> </w:t>
            </w:r>
            <w:r w:rsidRPr="00AB0476">
              <w:rPr>
                <w:szCs w:val="22"/>
              </w:rPr>
              <w:t xml:space="preserve">Mecánico   </w:t>
            </w:r>
            <w:r w:rsidRPr="00AB0476">
              <w:rPr>
                <w:szCs w:val="22"/>
              </w:rPr>
              <w:fldChar w:fldCharType="begin">
                <w:ffData>
                  <w:name w:val="Check232"/>
                  <w:enabled/>
                  <w:calcOnExit w:val="0"/>
                  <w:checkBox>
                    <w:sizeAuto/>
                    <w:default w:val="0"/>
                  </w:checkBox>
                </w:ffData>
              </w:fldChar>
            </w:r>
            <w:r w:rsidRPr="00AB0476">
              <w:rPr>
                <w:szCs w:val="22"/>
              </w:rPr>
              <w:instrText xml:space="preserve"> FORMCHECKBOX </w:instrText>
            </w:r>
            <w:r w:rsidRPr="00AB0476">
              <w:rPr>
                <w:szCs w:val="22"/>
              </w:rPr>
            </w:r>
            <w:r w:rsidRPr="00AB0476">
              <w:rPr>
                <w:szCs w:val="22"/>
              </w:rPr>
              <w:fldChar w:fldCharType="separate"/>
            </w:r>
            <w:r w:rsidRPr="00AB0476">
              <w:rPr>
                <w:szCs w:val="22"/>
              </w:rPr>
              <w:fldChar w:fldCharType="end"/>
            </w:r>
            <w:r w:rsidRPr="00AB0476">
              <w:rPr>
                <w:szCs w:val="22"/>
              </w:rPr>
              <w:t xml:space="preserve"> A mano  </w:t>
            </w:r>
            <w:r w:rsidR="003950BB" w:rsidRPr="00AB0476">
              <w:rPr>
                <w:szCs w:val="22"/>
              </w:rPr>
              <w:fldChar w:fldCharType="begin">
                <w:ffData>
                  <w:name w:val="Check232"/>
                  <w:enabled/>
                  <w:calcOnExit w:val="0"/>
                  <w:checkBox>
                    <w:sizeAuto/>
                    <w:default w:val="0"/>
                  </w:checkBox>
                </w:ffData>
              </w:fldChar>
            </w:r>
            <w:r w:rsidR="003950BB" w:rsidRPr="00AB0476">
              <w:rPr>
                <w:szCs w:val="22"/>
              </w:rPr>
              <w:instrText xml:space="preserve"> FORMCHECKBOX </w:instrText>
            </w:r>
            <w:r w:rsidR="003950BB" w:rsidRPr="00AB0476">
              <w:rPr>
                <w:szCs w:val="22"/>
              </w:rPr>
            </w:r>
            <w:r w:rsidR="003950BB" w:rsidRPr="00AB0476">
              <w:rPr>
                <w:szCs w:val="22"/>
              </w:rPr>
              <w:fldChar w:fldCharType="separate"/>
            </w:r>
            <w:r w:rsidR="003950BB" w:rsidRPr="00AB0476">
              <w:rPr>
                <w:szCs w:val="22"/>
              </w:rPr>
              <w:fldChar w:fldCharType="end"/>
            </w:r>
            <w:r w:rsidR="003950BB">
              <w:rPr>
                <w:szCs w:val="22"/>
              </w:rPr>
              <w:t xml:space="preserve"> Otro. Sírvase describir: </w:t>
            </w:r>
            <w:r w:rsidR="003950BB" w:rsidRPr="005C07C3">
              <w:rPr>
                <w:rFonts w:ascii="Garamond" w:hAnsi="Garamond"/>
                <w:bCs/>
                <w:iCs/>
              </w:rPr>
              <w:fldChar w:fldCharType="begin">
                <w:ffData>
                  <w:name w:val="Text63"/>
                  <w:enabled/>
                  <w:calcOnExit w:val="0"/>
                  <w:textInput/>
                </w:ffData>
              </w:fldChar>
            </w:r>
            <w:r w:rsidR="003950BB" w:rsidRPr="005C07C3">
              <w:rPr>
                <w:rFonts w:ascii="Garamond" w:hAnsi="Garamond"/>
                <w:bCs/>
                <w:iCs/>
              </w:rPr>
              <w:instrText xml:space="preserve"> FORMTEXT </w:instrText>
            </w:r>
            <w:r w:rsidR="003950BB" w:rsidRPr="005C07C3">
              <w:rPr>
                <w:rFonts w:ascii="Garamond" w:hAnsi="Garamond"/>
                <w:bCs/>
                <w:iCs/>
              </w:rPr>
            </w:r>
            <w:r w:rsidR="003950BB" w:rsidRPr="005C07C3">
              <w:rPr>
                <w:rFonts w:ascii="Garamond" w:hAnsi="Garamond"/>
                <w:bCs/>
                <w:iCs/>
              </w:rPr>
              <w:fldChar w:fldCharType="separate"/>
            </w:r>
            <w:r w:rsidR="003950BB" w:rsidRPr="00BA23FD">
              <w:rPr>
                <w:rFonts w:ascii="Garamond" w:hAnsi="Garamond"/>
                <w:bCs/>
                <w:iCs/>
              </w:rPr>
              <w:t>     </w:t>
            </w:r>
            <w:r w:rsidR="003950BB" w:rsidRPr="005C07C3">
              <w:rPr>
                <w:rFonts w:ascii="Garamond" w:hAnsi="Garamond"/>
                <w:bCs/>
                <w:iCs/>
              </w:rPr>
              <w:fldChar w:fldCharType="end"/>
            </w:r>
          </w:p>
          <w:p w14:paraId="12A224FE" w14:textId="77777777" w:rsidR="00A83A02" w:rsidRDefault="00A83A02" w:rsidP="004B79A9">
            <w:pPr>
              <w:pStyle w:val="ListParagraph"/>
              <w:spacing w:after="120"/>
              <w:ind w:left="360"/>
              <w:contextualSpacing w:val="0"/>
              <w:rPr>
                <w:szCs w:val="22"/>
              </w:rPr>
            </w:pPr>
          </w:p>
          <w:p w14:paraId="10FA66EA" w14:textId="5893935F" w:rsidR="002A4382" w:rsidRPr="002A4382" w:rsidRDefault="00FF0973" w:rsidP="008B4A8A">
            <w:pPr>
              <w:pStyle w:val="ListParagraph"/>
              <w:numPr>
                <w:ilvl w:val="0"/>
                <w:numId w:val="93"/>
              </w:numPr>
              <w:rPr>
                <w:szCs w:val="22"/>
              </w:rPr>
            </w:pPr>
            <w:r w:rsidRPr="00A10498">
              <w:rPr>
                <w:szCs w:val="22"/>
                <w:lang w:val="es-EC"/>
              </w:rPr>
              <w:t xml:space="preserve">¿Cosecha cultivos silvestres en zonas de amortiguamiento designadas?   </w:t>
            </w:r>
            <w:r w:rsidRPr="002A4382">
              <w:rPr>
                <w:szCs w:val="22"/>
              </w:rPr>
              <w:fldChar w:fldCharType="begin">
                <w:ffData>
                  <w:name w:val="Check233"/>
                  <w:enabled/>
                  <w:calcOnExit w:val="0"/>
                  <w:checkBox>
                    <w:sizeAuto/>
                    <w:default w:val="0"/>
                  </w:checkBox>
                </w:ffData>
              </w:fldChar>
            </w:r>
            <w:r w:rsidRPr="00A10498">
              <w:rPr>
                <w:szCs w:val="22"/>
                <w:lang w:val="es-EC"/>
              </w:rPr>
              <w:instrText xml:space="preserve"> FORMCHECKBOX </w:instrText>
            </w:r>
            <w:r w:rsidRPr="002A4382">
              <w:rPr>
                <w:szCs w:val="22"/>
              </w:rPr>
            </w:r>
            <w:r w:rsidRPr="002A4382">
              <w:rPr>
                <w:szCs w:val="22"/>
              </w:rPr>
              <w:fldChar w:fldCharType="separate"/>
            </w:r>
            <w:r w:rsidRPr="002A4382">
              <w:rPr>
                <w:szCs w:val="22"/>
              </w:rPr>
              <w:fldChar w:fldCharType="end"/>
            </w:r>
            <w:r w:rsidRPr="00A10498">
              <w:rPr>
                <w:szCs w:val="22"/>
                <w:lang w:val="es-EC"/>
              </w:rPr>
              <w:t xml:space="preserve"> </w:t>
            </w:r>
            <w:r w:rsidRPr="002A4382">
              <w:rPr>
                <w:szCs w:val="22"/>
              </w:rPr>
              <w:t xml:space="preserve">Sí   </w:t>
            </w:r>
            <w:r w:rsidRPr="002A4382">
              <w:rPr>
                <w:szCs w:val="22"/>
              </w:rPr>
              <w:fldChar w:fldCharType="begin">
                <w:ffData>
                  <w:name w:val="Check234"/>
                  <w:enabled/>
                  <w:calcOnExit w:val="0"/>
                  <w:checkBox>
                    <w:sizeAuto/>
                    <w:default w:val="0"/>
                  </w:checkBox>
                </w:ffData>
              </w:fldChar>
            </w:r>
            <w:r w:rsidRPr="002A4382">
              <w:rPr>
                <w:szCs w:val="22"/>
              </w:rPr>
              <w:instrText xml:space="preserve"> FORMCHECKBOX </w:instrText>
            </w:r>
            <w:r w:rsidRPr="002A4382">
              <w:rPr>
                <w:szCs w:val="22"/>
              </w:rPr>
            </w:r>
            <w:r w:rsidRPr="002A4382">
              <w:rPr>
                <w:szCs w:val="22"/>
              </w:rPr>
              <w:fldChar w:fldCharType="separate"/>
            </w:r>
            <w:r w:rsidRPr="002A4382">
              <w:rPr>
                <w:szCs w:val="22"/>
              </w:rPr>
              <w:fldChar w:fldCharType="end"/>
            </w:r>
            <w:r w:rsidRPr="002A4382">
              <w:rPr>
                <w:szCs w:val="22"/>
              </w:rPr>
              <w:t xml:space="preserve"> No. </w:t>
            </w:r>
            <w:r w:rsidR="002A4382" w:rsidRPr="008B4A8A">
              <w:rPr>
                <w:i/>
                <w:iCs/>
                <w:szCs w:val="22"/>
              </w:rPr>
              <w:t xml:space="preserve">Pase a la pregunta 3. </w:t>
            </w:r>
          </w:p>
          <w:p w14:paraId="0D6AFE36" w14:textId="4B9DF174" w:rsidR="004A646E" w:rsidRPr="00A10498" w:rsidRDefault="004A646E" w:rsidP="008B4A8A">
            <w:pPr>
              <w:pStyle w:val="ListParagraph"/>
              <w:spacing w:after="120"/>
              <w:ind w:left="360"/>
              <w:contextualSpacing w:val="0"/>
              <w:rPr>
                <w:rFonts w:ascii="Garamond" w:hAnsi="Garamond"/>
                <w:bCs/>
                <w:iCs/>
                <w:lang w:val="es-EC"/>
              </w:rPr>
            </w:pPr>
            <w:r w:rsidRPr="00A10498">
              <w:rPr>
                <w:lang w:val="es-EC"/>
              </w:rPr>
              <w:t xml:space="preserve">En caso afirmativo, ¿cómo se asegura de que los cultivos cosechados en las zonas de amortiguamiento no se representen como orgánicos?  </w:t>
            </w:r>
            <w:r w:rsidRPr="005C07C3">
              <w:rPr>
                <w:rFonts w:ascii="Garamond" w:hAnsi="Garamond"/>
                <w:bCs/>
                <w:iCs/>
              </w:rPr>
              <w:fldChar w:fldCharType="begin">
                <w:ffData>
                  <w:name w:val="Text63"/>
                  <w:enabled/>
                  <w:calcOnExit w:val="0"/>
                  <w:textInput/>
                </w:ffData>
              </w:fldChar>
            </w:r>
            <w:r w:rsidRPr="00A10498">
              <w:rPr>
                <w:rFonts w:ascii="Garamond" w:hAnsi="Garamond"/>
                <w:bCs/>
                <w:iCs/>
                <w:lang w:val="es-EC"/>
              </w:rPr>
              <w:instrText xml:space="preserve"> FORMTEXT </w:instrText>
            </w:r>
            <w:r w:rsidRPr="005C07C3">
              <w:rPr>
                <w:rFonts w:ascii="Garamond" w:hAnsi="Garamond"/>
                <w:bCs/>
                <w:iCs/>
              </w:rPr>
            </w:r>
            <w:r w:rsidRPr="005C07C3">
              <w:rPr>
                <w:rFonts w:ascii="Garamond" w:hAnsi="Garamond"/>
                <w:bCs/>
                <w:iCs/>
              </w:rPr>
              <w:fldChar w:fldCharType="separate"/>
            </w:r>
            <w:r w:rsidRPr="00A10498">
              <w:rPr>
                <w:rFonts w:ascii="Garamond" w:hAnsi="Garamond"/>
                <w:bCs/>
                <w:iCs/>
                <w:lang w:val="es-EC"/>
              </w:rPr>
              <w:t>     </w:t>
            </w:r>
            <w:r w:rsidRPr="005C07C3">
              <w:rPr>
                <w:rFonts w:ascii="Garamond" w:hAnsi="Garamond"/>
                <w:bCs/>
                <w:iCs/>
              </w:rPr>
              <w:fldChar w:fldCharType="end"/>
            </w:r>
          </w:p>
          <w:p w14:paraId="540119F4" w14:textId="77777777" w:rsidR="00130121" w:rsidRPr="00A10498" w:rsidRDefault="00130121" w:rsidP="004B79A9">
            <w:pPr>
              <w:spacing w:after="120"/>
              <w:rPr>
                <w:rFonts w:ascii="Garamond" w:hAnsi="Garamond"/>
                <w:bCs/>
                <w:iCs/>
                <w:lang w:val="es-EC"/>
              </w:rPr>
            </w:pPr>
          </w:p>
          <w:p w14:paraId="1FDF7558" w14:textId="77777777" w:rsidR="00F9664B" w:rsidRPr="00A10498" w:rsidRDefault="00F9664B" w:rsidP="008B4A8A">
            <w:pPr>
              <w:pStyle w:val="ListParagraph"/>
              <w:spacing w:after="120"/>
              <w:ind w:left="360"/>
              <w:contextualSpacing w:val="0"/>
              <w:rPr>
                <w:rFonts w:ascii="Garamond" w:hAnsi="Garamond"/>
                <w:bCs/>
                <w:iCs/>
                <w:lang w:val="es-EC"/>
              </w:rPr>
            </w:pPr>
          </w:p>
          <w:p w14:paraId="69DA4E9B" w14:textId="59843F7A" w:rsidR="00381767" w:rsidRPr="00A10498" w:rsidRDefault="00DF3579" w:rsidP="00381767">
            <w:pPr>
              <w:pStyle w:val="ListParagraph"/>
              <w:numPr>
                <w:ilvl w:val="0"/>
                <w:numId w:val="93"/>
              </w:numPr>
              <w:spacing w:after="120"/>
              <w:rPr>
                <w:lang w:val="es-EC"/>
              </w:rPr>
            </w:pPr>
            <w:r w:rsidRPr="00A10498">
              <w:rPr>
                <w:lang w:val="es-EC"/>
              </w:rPr>
              <w:lastRenderedPageBreak/>
              <w:t xml:space="preserve">¿Cosechan cultivos silvestres orgánicos y no orgánicos? </w:t>
            </w:r>
            <w:r w:rsidR="003C6074" w:rsidRPr="002A4382">
              <w:rPr>
                <w:szCs w:val="22"/>
              </w:rPr>
              <w:fldChar w:fldCharType="begin">
                <w:ffData>
                  <w:name w:val="Check233"/>
                  <w:enabled/>
                  <w:calcOnExit w:val="0"/>
                  <w:checkBox>
                    <w:sizeAuto/>
                    <w:default w:val="0"/>
                  </w:checkBox>
                </w:ffData>
              </w:fldChar>
            </w:r>
            <w:r w:rsidR="003C6074" w:rsidRPr="00A10498">
              <w:rPr>
                <w:szCs w:val="22"/>
                <w:lang w:val="es-EC"/>
              </w:rPr>
              <w:instrText xml:space="preserve"> FORMCHECKBOX </w:instrText>
            </w:r>
            <w:r w:rsidR="003C6074" w:rsidRPr="002A4382">
              <w:rPr>
                <w:szCs w:val="22"/>
              </w:rPr>
            </w:r>
            <w:r w:rsidR="003C6074" w:rsidRPr="002A4382">
              <w:rPr>
                <w:szCs w:val="22"/>
              </w:rPr>
              <w:fldChar w:fldCharType="separate"/>
            </w:r>
            <w:r w:rsidR="003C6074" w:rsidRPr="002A4382">
              <w:rPr>
                <w:szCs w:val="22"/>
              </w:rPr>
              <w:fldChar w:fldCharType="end"/>
            </w:r>
            <w:r w:rsidR="003C6074" w:rsidRPr="00A10498">
              <w:rPr>
                <w:szCs w:val="22"/>
                <w:lang w:val="es-EC"/>
              </w:rPr>
              <w:t xml:space="preserve"> Sí   </w:t>
            </w:r>
            <w:r w:rsidR="003C6074" w:rsidRPr="002A4382">
              <w:rPr>
                <w:szCs w:val="22"/>
              </w:rPr>
              <w:fldChar w:fldCharType="begin">
                <w:ffData>
                  <w:name w:val="Check234"/>
                  <w:enabled/>
                  <w:calcOnExit w:val="0"/>
                  <w:checkBox>
                    <w:sizeAuto/>
                    <w:default w:val="0"/>
                  </w:checkBox>
                </w:ffData>
              </w:fldChar>
            </w:r>
            <w:r w:rsidR="003C6074" w:rsidRPr="00A10498">
              <w:rPr>
                <w:szCs w:val="22"/>
                <w:lang w:val="es-EC"/>
              </w:rPr>
              <w:instrText xml:space="preserve"> FORMCHECKBOX </w:instrText>
            </w:r>
            <w:r w:rsidR="003C6074" w:rsidRPr="002A4382">
              <w:rPr>
                <w:szCs w:val="22"/>
              </w:rPr>
            </w:r>
            <w:r w:rsidR="003C6074" w:rsidRPr="002A4382">
              <w:rPr>
                <w:szCs w:val="22"/>
              </w:rPr>
              <w:fldChar w:fldCharType="separate"/>
            </w:r>
            <w:r w:rsidR="003C6074" w:rsidRPr="002A4382">
              <w:rPr>
                <w:szCs w:val="22"/>
              </w:rPr>
              <w:fldChar w:fldCharType="end"/>
            </w:r>
            <w:r w:rsidR="003C6074" w:rsidRPr="00A10498">
              <w:rPr>
                <w:szCs w:val="22"/>
                <w:lang w:val="es-EC"/>
              </w:rPr>
              <w:t xml:space="preserve"> No, solo cosecho cultivos silvestres orgánicos. </w:t>
            </w:r>
            <w:r w:rsidR="003C6074" w:rsidRPr="00A10498">
              <w:rPr>
                <w:i/>
                <w:iCs/>
                <w:szCs w:val="22"/>
                <w:lang w:val="es-EC"/>
              </w:rPr>
              <w:t>Pase a la pregunta 4.</w:t>
            </w:r>
          </w:p>
          <w:p w14:paraId="74A9B9C8" w14:textId="6D30A25E" w:rsidR="00FD4FFF" w:rsidRPr="00A10498" w:rsidRDefault="00656A07" w:rsidP="00FD4FFF">
            <w:pPr>
              <w:pStyle w:val="ListParagraph"/>
              <w:numPr>
                <w:ilvl w:val="1"/>
                <w:numId w:val="78"/>
              </w:numPr>
              <w:spacing w:after="120"/>
              <w:rPr>
                <w:lang w:val="es-EC"/>
              </w:rPr>
            </w:pPr>
            <w:r w:rsidRPr="00A10498">
              <w:rPr>
                <w:szCs w:val="22"/>
                <w:lang w:val="es-EC"/>
              </w:rPr>
              <w:t xml:space="preserve">Describir las prácticas de manejo y las barreras utilizadas para prevenir la mezcla y la contaminación de cultivos silvestres orgánicos y no orgánicos durante la cosecha y/o el transporte desde el campo. </w:t>
            </w:r>
            <w:r w:rsidR="0063406D" w:rsidRPr="005C07C3">
              <w:rPr>
                <w:rFonts w:ascii="Garamond" w:hAnsi="Garamond"/>
                <w:bCs/>
                <w:iCs/>
              </w:rPr>
              <w:fldChar w:fldCharType="begin">
                <w:ffData>
                  <w:name w:val="Text63"/>
                  <w:enabled/>
                  <w:calcOnExit w:val="0"/>
                  <w:textInput/>
                </w:ffData>
              </w:fldChar>
            </w:r>
            <w:r w:rsidR="0063406D" w:rsidRPr="00A10498">
              <w:rPr>
                <w:rFonts w:ascii="Garamond" w:hAnsi="Garamond"/>
                <w:bCs/>
                <w:iCs/>
                <w:lang w:val="es-EC"/>
              </w:rPr>
              <w:instrText xml:space="preserve"> FORMTEXT </w:instrText>
            </w:r>
            <w:r w:rsidR="0063406D" w:rsidRPr="005C07C3">
              <w:rPr>
                <w:rFonts w:ascii="Garamond" w:hAnsi="Garamond"/>
                <w:bCs/>
                <w:iCs/>
              </w:rPr>
            </w:r>
            <w:r w:rsidR="0063406D" w:rsidRPr="005C07C3">
              <w:rPr>
                <w:rFonts w:ascii="Garamond" w:hAnsi="Garamond"/>
                <w:bCs/>
                <w:iCs/>
              </w:rPr>
              <w:fldChar w:fldCharType="separate"/>
            </w:r>
            <w:r w:rsidR="0063406D" w:rsidRPr="00A10498">
              <w:rPr>
                <w:rFonts w:ascii="Garamond" w:hAnsi="Garamond"/>
                <w:bCs/>
                <w:iCs/>
                <w:lang w:val="es-EC"/>
              </w:rPr>
              <w:t>     </w:t>
            </w:r>
            <w:r w:rsidR="0063406D" w:rsidRPr="005C07C3">
              <w:rPr>
                <w:rFonts w:ascii="Garamond" w:hAnsi="Garamond"/>
                <w:bCs/>
                <w:iCs/>
              </w:rPr>
              <w:fldChar w:fldCharType="end"/>
            </w:r>
          </w:p>
          <w:p w14:paraId="18B281A1" w14:textId="77777777" w:rsidR="00130121" w:rsidRPr="00A10498" w:rsidRDefault="00130121" w:rsidP="00130121">
            <w:pPr>
              <w:spacing w:after="120"/>
              <w:rPr>
                <w:lang w:val="es-EC"/>
              </w:rPr>
            </w:pPr>
          </w:p>
          <w:p w14:paraId="4928A28B" w14:textId="724B2173" w:rsidR="00FF0973" w:rsidRPr="00A10498" w:rsidDel="008712A8" w:rsidRDefault="00FF0973" w:rsidP="002A07CE">
            <w:pPr>
              <w:spacing w:before="80" w:after="40"/>
              <w:ind w:right="-144"/>
              <w:rPr>
                <w:bCs/>
                <w:szCs w:val="22"/>
                <w:lang w:val="es-EC"/>
              </w:rPr>
            </w:pPr>
          </w:p>
        </w:tc>
      </w:tr>
      <w:tr w:rsidR="00F8687E" w:rsidRPr="000D0A7F" w14:paraId="4D994201" w14:textId="77777777" w:rsidTr="003C4491">
        <w:trPr>
          <w:trHeight w:val="827"/>
          <w:jc w:val="center"/>
        </w:trPr>
        <w:tc>
          <w:tcPr>
            <w:tcW w:w="10811" w:type="dxa"/>
            <w:gridSpan w:val="3"/>
            <w:tcBorders>
              <w:bottom w:val="single" w:sz="4" w:space="0" w:color="auto"/>
            </w:tcBorders>
          </w:tcPr>
          <w:p w14:paraId="19E9A410" w14:textId="77777777" w:rsidR="00F8687E" w:rsidRPr="00083421" w:rsidRDefault="00F8687E" w:rsidP="00F8687E">
            <w:pPr>
              <w:pStyle w:val="ListParagraph"/>
              <w:numPr>
                <w:ilvl w:val="0"/>
                <w:numId w:val="78"/>
              </w:numPr>
              <w:spacing w:after="120"/>
              <w:rPr>
                <w:szCs w:val="22"/>
              </w:rPr>
            </w:pPr>
            <w:r w:rsidRPr="00EA07FE">
              <w:rPr>
                <w:b/>
                <w:sz w:val="24"/>
              </w:rPr>
              <w:lastRenderedPageBreak/>
              <w:t>ACTIVIDADES DE MANEJO POSCOSECHA</w:t>
            </w:r>
          </w:p>
          <w:p w14:paraId="3347A87E" w14:textId="6A1BA5B6" w:rsidR="00F8687E" w:rsidRPr="00A10498" w:rsidRDefault="00F8687E" w:rsidP="00F8687E">
            <w:pPr>
              <w:spacing w:after="120"/>
              <w:rPr>
                <w:i/>
                <w:iCs/>
                <w:lang w:val="es-EC"/>
              </w:rPr>
            </w:pPr>
            <w:r w:rsidRPr="00A10498">
              <w:rPr>
                <w:i/>
                <w:iCs/>
                <w:lang w:val="es-EC"/>
              </w:rPr>
              <w:t xml:space="preserve">Complete esta sección si realiza actividades de manejo posterior a la cosecha para sus cultivos y/o productos silvestres orgánicos. El manejo posterior a la cosecha incluye lavado, desinfección, despulpado, secado, curado, deshidratación, descascarillado, descascarillado, molienda, mezcla, prensado por expulsor, congelación, enfriamiento, maduración, corte, picado, clasificación, dimensionamiento o empaque. </w:t>
            </w:r>
          </w:p>
          <w:p w14:paraId="5F17C9D4" w14:textId="079997E0" w:rsidR="00F8687E" w:rsidRPr="00EA07FE" w:rsidRDefault="00F8687E" w:rsidP="00F8687E">
            <w:pPr>
              <w:spacing w:after="120"/>
              <w:rPr>
                <w:i/>
                <w:iCs/>
              </w:rPr>
            </w:pPr>
            <w:r w:rsidRPr="00A10498">
              <w:rPr>
                <w:i/>
                <w:iCs/>
                <w:lang w:val="es-EC"/>
              </w:rPr>
              <w:t xml:space="preserve">Si lleva a cabo actividades de procesamiento más complejas o procesa o maneja cultivos de otras operaciones, </w:t>
            </w:r>
            <w:r w:rsidRPr="00A10498">
              <w:rPr>
                <w:i/>
                <w:iCs/>
                <w:szCs w:val="22"/>
                <w:lang w:val="es-EC"/>
              </w:rPr>
              <w:t xml:space="preserve">es posible que deba completar un Plan de Manipulador Orgánico (OHP) por separado. </w:t>
            </w:r>
            <w:r w:rsidRPr="0010727C">
              <w:rPr>
                <w:i/>
                <w:iCs/>
                <w:szCs w:val="22"/>
              </w:rPr>
              <w:t>Póngase en contacto con QCS si tiene preguntas.</w:t>
            </w:r>
          </w:p>
          <w:p w14:paraId="20B61144" w14:textId="06BB09F6" w:rsidR="00CE28C6" w:rsidRPr="00A10498" w:rsidRDefault="0064347B" w:rsidP="00F8687E">
            <w:pPr>
              <w:pStyle w:val="ListParagraph"/>
              <w:numPr>
                <w:ilvl w:val="0"/>
                <w:numId w:val="96"/>
              </w:numPr>
              <w:rPr>
                <w:lang w:val="es-EC"/>
              </w:rPr>
            </w:pPr>
            <w:r w:rsidRPr="00A10498">
              <w:rPr>
                <w:lang w:val="es-EC"/>
              </w:rPr>
              <w:t xml:space="preserve">Sírvase describir todos los cultivos silvestres orgánicos que se someterán a una manipulación posterior a la cosecha (por ejemplo, hierbas </w:t>
            </w:r>
            <w:r w:rsidR="000D0A7F">
              <w:rPr>
                <w:lang w:val="es-EC"/>
              </w:rPr>
              <w:t>deshidratadas</w:t>
            </w:r>
            <w:r w:rsidRPr="00A10498">
              <w:rPr>
                <w:lang w:val="es-EC"/>
              </w:rPr>
              <w:t xml:space="preserve">, </w:t>
            </w:r>
            <w:r w:rsidR="000D0A7F">
              <w:rPr>
                <w:lang w:val="es-EC"/>
              </w:rPr>
              <w:t xml:space="preserve">limpiar/laver </w:t>
            </w:r>
            <w:r w:rsidRPr="00A10498">
              <w:rPr>
                <w:lang w:val="es-EC"/>
              </w:rPr>
              <w:t xml:space="preserve">cultivos silvestres) </w:t>
            </w:r>
          </w:p>
          <w:p w14:paraId="2EA6C4F9" w14:textId="6CBDEEA8" w:rsidR="00F8687E" w:rsidRPr="003744AC" w:rsidRDefault="00F8687E" w:rsidP="004B79A9">
            <w:pPr>
              <w:pStyle w:val="ListParagraph"/>
              <w:ind w:left="360"/>
            </w:pPr>
            <w:r w:rsidRPr="00792E0A">
              <w:fldChar w:fldCharType="begin">
                <w:ffData>
                  <w:name w:val="Check234"/>
                  <w:enabled/>
                  <w:calcOnExit w:val="0"/>
                  <w:checkBox>
                    <w:sizeAuto/>
                    <w:default w:val="0"/>
                  </w:checkBox>
                </w:ffData>
              </w:fldChar>
            </w:r>
            <w:r w:rsidRPr="00A10498">
              <w:rPr>
                <w:lang w:val="es-EC"/>
              </w:rPr>
              <w:instrText xml:space="preserve"> FORMCHECKBOX </w:instrText>
            </w:r>
            <w:r w:rsidRPr="00792E0A">
              <w:fldChar w:fldCharType="separate"/>
            </w:r>
            <w:r w:rsidRPr="00792E0A">
              <w:fldChar w:fldCharType="end"/>
            </w:r>
            <w:r w:rsidRPr="00A10498">
              <w:rPr>
                <w:lang w:val="es-EC"/>
              </w:rPr>
              <w:t xml:space="preserve"> </w:t>
            </w:r>
            <w:r w:rsidRPr="00A10498">
              <w:rPr>
                <w:i/>
                <w:iCs/>
                <w:lang w:val="es-EC"/>
              </w:rPr>
              <w:t xml:space="preserve">N/A, mis cultivos silvestres no se manejan después de la cosecha. </w:t>
            </w:r>
            <w:r w:rsidRPr="003744AC">
              <w:rPr>
                <w:i/>
                <w:iCs/>
              </w:rPr>
              <w:t>Vaya a la sección E.</w:t>
            </w:r>
          </w:p>
          <w:p w14:paraId="4EDF6111" w14:textId="77777777" w:rsidR="00F8687E" w:rsidRPr="00BD3671" w:rsidRDefault="00F8687E" w:rsidP="00F8687E">
            <w:pPr>
              <w:pStyle w:val="ListParagraph"/>
              <w:ind w:left="360"/>
            </w:pPr>
          </w:p>
          <w:tbl>
            <w:tblPr>
              <w:tblStyle w:val="TableGrid"/>
              <w:tblW w:w="0" w:type="auto"/>
              <w:tblLook w:val="04A0" w:firstRow="1" w:lastRow="0" w:firstColumn="1" w:lastColumn="0" w:noHBand="0" w:noVBand="1"/>
            </w:tblPr>
            <w:tblGrid>
              <w:gridCol w:w="2225"/>
              <w:gridCol w:w="2520"/>
              <w:gridCol w:w="3510"/>
              <w:gridCol w:w="2330"/>
            </w:tblGrid>
            <w:tr w:rsidR="00F8687E" w14:paraId="45D89CC6" w14:textId="77777777" w:rsidTr="00D1433C">
              <w:tc>
                <w:tcPr>
                  <w:tcW w:w="2225" w:type="dxa"/>
                </w:tcPr>
                <w:p w14:paraId="6A9BB67E" w14:textId="098AECC3" w:rsidR="00F8687E" w:rsidRPr="00EA07FE" w:rsidRDefault="00CE28C6" w:rsidP="00F8687E">
                  <w:pPr>
                    <w:spacing w:before="40" w:after="40"/>
                    <w:rPr>
                      <w:b/>
                      <w:bCs/>
                      <w:szCs w:val="22"/>
                    </w:rPr>
                  </w:pPr>
                  <w:r>
                    <w:rPr>
                      <w:b/>
                      <w:bCs/>
                      <w:szCs w:val="22"/>
                    </w:rPr>
                    <w:t>Nombre del cultivo silvestre</w:t>
                  </w:r>
                </w:p>
              </w:tc>
              <w:tc>
                <w:tcPr>
                  <w:tcW w:w="2520" w:type="dxa"/>
                </w:tcPr>
                <w:p w14:paraId="72B5007F" w14:textId="77777777" w:rsidR="00F8687E" w:rsidRPr="00A10498" w:rsidRDefault="00F8687E" w:rsidP="00F8687E">
                  <w:pPr>
                    <w:spacing w:before="40" w:after="40"/>
                    <w:rPr>
                      <w:b/>
                      <w:bCs/>
                      <w:szCs w:val="22"/>
                      <w:lang w:val="es-EC"/>
                    </w:rPr>
                  </w:pPr>
                  <w:r w:rsidRPr="00A10498">
                    <w:rPr>
                      <w:b/>
                      <w:bCs/>
                      <w:szCs w:val="22"/>
                      <w:lang w:val="es-EC"/>
                    </w:rPr>
                    <w:t xml:space="preserve">Ingredientes </w:t>
                  </w:r>
                  <w:r w:rsidRPr="00A10498">
                    <w:rPr>
                      <w:sz w:val="20"/>
                      <w:szCs w:val="20"/>
                      <w:lang w:val="es-EC"/>
                    </w:rPr>
                    <w:t>(si el producto terminado es de varios ingredientes)</w:t>
                  </w:r>
                </w:p>
              </w:tc>
              <w:tc>
                <w:tcPr>
                  <w:tcW w:w="3510" w:type="dxa"/>
                </w:tcPr>
                <w:p w14:paraId="24E10A97" w14:textId="77777777" w:rsidR="00F8687E" w:rsidRPr="00A10498" w:rsidRDefault="00F8687E" w:rsidP="00F8687E">
                  <w:pPr>
                    <w:spacing w:before="40" w:after="40"/>
                    <w:rPr>
                      <w:b/>
                      <w:bCs/>
                      <w:szCs w:val="22"/>
                      <w:lang w:val="es-EC"/>
                    </w:rPr>
                  </w:pPr>
                  <w:r w:rsidRPr="00A10498">
                    <w:rPr>
                      <w:b/>
                      <w:bCs/>
                      <w:szCs w:val="22"/>
                      <w:lang w:val="es-EC"/>
                    </w:rPr>
                    <w:t xml:space="preserve">Actividad de Manejo </w:t>
                  </w:r>
                  <w:proofErr w:type="gramStart"/>
                  <w:r w:rsidRPr="00A10498">
                    <w:rPr>
                      <w:b/>
                      <w:bCs/>
                      <w:szCs w:val="22"/>
                      <w:lang w:val="es-EC"/>
                    </w:rPr>
                    <w:t>Post-Cosecha</w:t>
                  </w:r>
                  <w:proofErr w:type="gramEnd"/>
                </w:p>
              </w:tc>
              <w:tc>
                <w:tcPr>
                  <w:tcW w:w="2330" w:type="dxa"/>
                </w:tcPr>
                <w:p w14:paraId="685FFF78" w14:textId="77777777" w:rsidR="00F8687E" w:rsidRPr="00EA07FE" w:rsidRDefault="00F8687E" w:rsidP="00F8687E">
                  <w:pPr>
                    <w:spacing w:before="40" w:after="40"/>
                    <w:rPr>
                      <w:b/>
                      <w:bCs/>
                      <w:szCs w:val="22"/>
                    </w:rPr>
                  </w:pPr>
                  <w:r w:rsidRPr="00EA07FE">
                    <w:rPr>
                      <w:b/>
                      <w:bCs/>
                      <w:szCs w:val="22"/>
                    </w:rPr>
                    <w:t>Herramientas/Equipos Utilizados</w:t>
                  </w:r>
                </w:p>
              </w:tc>
            </w:tr>
            <w:tr w:rsidR="00F8687E" w14:paraId="1A74E5DF" w14:textId="77777777" w:rsidTr="00D1433C">
              <w:tc>
                <w:tcPr>
                  <w:tcW w:w="2225" w:type="dxa"/>
                </w:tcPr>
                <w:p w14:paraId="02126FE4" w14:textId="77777777" w:rsidR="00F8687E" w:rsidRDefault="00F8687E" w:rsidP="00F8687E">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2520" w:type="dxa"/>
                </w:tcPr>
                <w:p w14:paraId="185B3B6C" w14:textId="77777777" w:rsidR="00F8687E" w:rsidRDefault="00F8687E" w:rsidP="00F8687E">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3510" w:type="dxa"/>
                </w:tcPr>
                <w:p w14:paraId="7F035D8C" w14:textId="77777777" w:rsidR="00F8687E" w:rsidRDefault="00F8687E" w:rsidP="00F8687E">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2330" w:type="dxa"/>
                </w:tcPr>
                <w:p w14:paraId="3F28C75C" w14:textId="77777777" w:rsidR="00F8687E" w:rsidRDefault="00F8687E" w:rsidP="00F8687E">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r>
            <w:tr w:rsidR="00F8687E" w14:paraId="02627784" w14:textId="77777777" w:rsidTr="00D1433C">
              <w:tc>
                <w:tcPr>
                  <w:tcW w:w="2225" w:type="dxa"/>
                </w:tcPr>
                <w:p w14:paraId="11A36080" w14:textId="77777777" w:rsidR="00F8687E" w:rsidRDefault="00F8687E" w:rsidP="00F8687E">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2520" w:type="dxa"/>
                </w:tcPr>
                <w:p w14:paraId="43B9C2BA" w14:textId="77777777" w:rsidR="00F8687E" w:rsidRDefault="00F8687E" w:rsidP="00F8687E">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3510" w:type="dxa"/>
                </w:tcPr>
                <w:p w14:paraId="48702433" w14:textId="77777777" w:rsidR="00F8687E" w:rsidRDefault="00F8687E" w:rsidP="00F8687E">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2330" w:type="dxa"/>
                </w:tcPr>
                <w:p w14:paraId="11298F13" w14:textId="77777777" w:rsidR="00F8687E" w:rsidRDefault="00F8687E" w:rsidP="00F8687E">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r>
            <w:tr w:rsidR="00F8687E" w14:paraId="2984A910" w14:textId="77777777" w:rsidTr="00D1433C">
              <w:tc>
                <w:tcPr>
                  <w:tcW w:w="2225" w:type="dxa"/>
                </w:tcPr>
                <w:p w14:paraId="168FAB7E" w14:textId="77777777" w:rsidR="00F8687E" w:rsidRDefault="00F8687E" w:rsidP="00F8687E">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2520" w:type="dxa"/>
                </w:tcPr>
                <w:p w14:paraId="20B2BE85" w14:textId="77777777" w:rsidR="00F8687E" w:rsidRDefault="00F8687E" w:rsidP="00F8687E">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3510" w:type="dxa"/>
                </w:tcPr>
                <w:p w14:paraId="0443B236" w14:textId="77777777" w:rsidR="00F8687E" w:rsidRDefault="00F8687E" w:rsidP="00F8687E">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2330" w:type="dxa"/>
                </w:tcPr>
                <w:p w14:paraId="34187671" w14:textId="77777777" w:rsidR="00F8687E" w:rsidRDefault="00F8687E" w:rsidP="00F8687E">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r>
            <w:tr w:rsidR="00F8687E" w14:paraId="3E477A5F" w14:textId="77777777" w:rsidTr="00D1433C">
              <w:tc>
                <w:tcPr>
                  <w:tcW w:w="2225" w:type="dxa"/>
                </w:tcPr>
                <w:p w14:paraId="6156A6BF" w14:textId="77777777" w:rsidR="00F8687E" w:rsidRDefault="00F8687E" w:rsidP="00F8687E">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2520" w:type="dxa"/>
                </w:tcPr>
                <w:p w14:paraId="5447E8B8" w14:textId="77777777" w:rsidR="00F8687E" w:rsidRDefault="00F8687E" w:rsidP="00F8687E">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3510" w:type="dxa"/>
                </w:tcPr>
                <w:p w14:paraId="65B7B3EE" w14:textId="77777777" w:rsidR="00F8687E" w:rsidRDefault="00F8687E" w:rsidP="00F8687E">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2330" w:type="dxa"/>
                </w:tcPr>
                <w:p w14:paraId="537EB08A" w14:textId="77777777" w:rsidR="00F8687E" w:rsidRDefault="00F8687E" w:rsidP="00F8687E">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r>
            <w:tr w:rsidR="00F8687E" w14:paraId="52A73F88" w14:textId="77777777" w:rsidTr="00D1433C">
              <w:tc>
                <w:tcPr>
                  <w:tcW w:w="2225" w:type="dxa"/>
                </w:tcPr>
                <w:p w14:paraId="572E58FD" w14:textId="77777777" w:rsidR="00F8687E" w:rsidRDefault="00F8687E" w:rsidP="00F8687E">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2520" w:type="dxa"/>
                </w:tcPr>
                <w:p w14:paraId="2818D0E1" w14:textId="77777777" w:rsidR="00F8687E" w:rsidRDefault="00F8687E" w:rsidP="00F8687E">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3510" w:type="dxa"/>
                </w:tcPr>
                <w:p w14:paraId="5B1221F3" w14:textId="77777777" w:rsidR="00F8687E" w:rsidRDefault="00F8687E" w:rsidP="00F8687E">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2330" w:type="dxa"/>
                </w:tcPr>
                <w:p w14:paraId="61AD5BCA" w14:textId="77777777" w:rsidR="00F8687E" w:rsidRDefault="00F8687E" w:rsidP="00F8687E">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r>
            <w:tr w:rsidR="00F8687E" w14:paraId="6017FB29" w14:textId="77777777" w:rsidTr="00D1433C">
              <w:tc>
                <w:tcPr>
                  <w:tcW w:w="2225" w:type="dxa"/>
                </w:tcPr>
                <w:p w14:paraId="753D1480" w14:textId="77777777" w:rsidR="00F8687E" w:rsidRDefault="00F8687E" w:rsidP="00F8687E">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2520" w:type="dxa"/>
                </w:tcPr>
                <w:p w14:paraId="4348795F" w14:textId="77777777" w:rsidR="00F8687E" w:rsidRDefault="00F8687E" w:rsidP="00F8687E">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3510" w:type="dxa"/>
                </w:tcPr>
                <w:p w14:paraId="4E65098D" w14:textId="77777777" w:rsidR="00F8687E" w:rsidRDefault="00F8687E" w:rsidP="00F8687E">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2330" w:type="dxa"/>
                </w:tcPr>
                <w:p w14:paraId="152C5079" w14:textId="77777777" w:rsidR="00F8687E" w:rsidRDefault="00F8687E" w:rsidP="00F8687E">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r>
          </w:tbl>
          <w:p w14:paraId="130B3F7F" w14:textId="77777777" w:rsidR="00F8687E" w:rsidRDefault="00F8687E" w:rsidP="00F8687E">
            <w:pPr>
              <w:spacing w:before="40" w:after="40"/>
              <w:rPr>
                <w:szCs w:val="22"/>
              </w:rPr>
            </w:pPr>
          </w:p>
          <w:p w14:paraId="318F9852" w14:textId="77777777" w:rsidR="00F8687E" w:rsidRDefault="00F8687E" w:rsidP="00F8687E">
            <w:pPr>
              <w:pStyle w:val="ListParagraph"/>
              <w:numPr>
                <w:ilvl w:val="0"/>
                <w:numId w:val="96"/>
              </w:numPr>
              <w:spacing w:after="120"/>
              <w:contextualSpacing w:val="0"/>
            </w:pPr>
            <w:r w:rsidRPr="00A10498">
              <w:rPr>
                <w:lang w:val="es-EC"/>
              </w:rPr>
              <w:t xml:space="preserve">¿Todas las actividades de manejo poscosecha son realizadas por la misma entidad comercial y bajo la misma administración que la operación descrita en este Plan del Sistema Orgánico?   </w:t>
            </w:r>
            <w:r w:rsidRPr="00083421">
              <w:rPr>
                <w:bCs/>
              </w:rPr>
              <w:fldChar w:fldCharType="begin">
                <w:ffData>
                  <w:name w:val="Check224"/>
                  <w:enabled/>
                  <w:calcOnExit w:val="0"/>
                  <w:checkBox>
                    <w:sizeAuto/>
                    <w:default w:val="0"/>
                  </w:checkBox>
                </w:ffData>
              </w:fldChar>
            </w:r>
            <w:r w:rsidRPr="00A10498">
              <w:rPr>
                <w:bCs/>
                <w:lang w:val="es-EC"/>
              </w:rPr>
              <w:instrText xml:space="preserve"> FORMCHECKBOX </w:instrText>
            </w:r>
            <w:r w:rsidRPr="00083421">
              <w:rPr>
                <w:bCs/>
              </w:rPr>
            </w:r>
            <w:r w:rsidRPr="00083421">
              <w:rPr>
                <w:bCs/>
              </w:rPr>
              <w:fldChar w:fldCharType="separate"/>
            </w:r>
            <w:r w:rsidRPr="00083421">
              <w:rPr>
                <w:bCs/>
              </w:rPr>
              <w:fldChar w:fldCharType="end"/>
            </w:r>
            <w:r w:rsidRPr="00A10498">
              <w:rPr>
                <w:bCs/>
                <w:lang w:val="es-EC"/>
              </w:rPr>
              <w:t xml:space="preserve"> </w:t>
            </w:r>
            <w:r w:rsidRPr="00EC11EF">
              <w:t xml:space="preserve">Sí   </w:t>
            </w:r>
            <w:r w:rsidRPr="006D736C">
              <w:fldChar w:fldCharType="begin">
                <w:ffData>
                  <w:name w:val="Check225"/>
                  <w:enabled/>
                  <w:calcOnExit w:val="0"/>
                  <w:checkBox>
                    <w:sizeAuto/>
                    <w:default w:val="0"/>
                  </w:checkBox>
                </w:ffData>
              </w:fldChar>
            </w:r>
            <w:r w:rsidRPr="00EC11EF">
              <w:instrText xml:space="preserve"> FORMCHECKBOX </w:instrText>
            </w:r>
            <w:r w:rsidRPr="006D736C">
              <w:fldChar w:fldCharType="separate"/>
            </w:r>
            <w:r w:rsidRPr="006D736C">
              <w:fldChar w:fldCharType="end"/>
            </w:r>
            <w:r w:rsidRPr="00EC11EF">
              <w:t xml:space="preserve"> No</w:t>
            </w:r>
          </w:p>
          <w:p w14:paraId="6CD34991" w14:textId="78356CFD" w:rsidR="00F8687E" w:rsidRPr="000B5F5F" w:rsidRDefault="00F8687E" w:rsidP="00F8687E">
            <w:pPr>
              <w:pStyle w:val="ListParagraph"/>
              <w:numPr>
                <w:ilvl w:val="0"/>
                <w:numId w:val="96"/>
              </w:numPr>
              <w:spacing w:before="80"/>
              <w:rPr>
                <w:rFonts w:cs="Arial"/>
              </w:rPr>
            </w:pPr>
            <w:r w:rsidRPr="00A10498">
              <w:rPr>
                <w:rFonts w:cs="Arial"/>
                <w:lang w:val="es-EC"/>
              </w:rPr>
              <w:t xml:space="preserve">¿Todas las actividades de manejo posterior a la cosecha se llevarán a cabo en o cerca de una parcela que sea parte de este Plan de Cultivos Silvestres Orgánicos?   </w:t>
            </w:r>
            <w:r w:rsidRPr="000B5F5F">
              <w:rPr>
                <w:rFonts w:cs="Arial"/>
                <w:bCs/>
              </w:rPr>
              <w:fldChar w:fldCharType="begin">
                <w:ffData>
                  <w:name w:val="Check224"/>
                  <w:enabled/>
                  <w:calcOnExit w:val="0"/>
                  <w:checkBox>
                    <w:sizeAuto/>
                    <w:default w:val="0"/>
                  </w:checkBox>
                </w:ffData>
              </w:fldChar>
            </w:r>
            <w:r w:rsidRPr="00A10498">
              <w:rPr>
                <w:rFonts w:cs="Arial"/>
                <w:bCs/>
                <w:lang w:val="es-EC"/>
              </w:rPr>
              <w:instrText xml:space="preserve"> FORMCHECKBOX </w:instrText>
            </w:r>
            <w:r w:rsidRPr="000B5F5F">
              <w:rPr>
                <w:rFonts w:cs="Arial"/>
                <w:bCs/>
              </w:rPr>
            </w:r>
            <w:r w:rsidRPr="000B5F5F">
              <w:rPr>
                <w:rFonts w:cs="Arial"/>
                <w:bCs/>
              </w:rPr>
              <w:fldChar w:fldCharType="separate"/>
            </w:r>
            <w:r w:rsidRPr="000B5F5F">
              <w:rPr>
                <w:rFonts w:cs="Arial"/>
                <w:bCs/>
              </w:rPr>
              <w:fldChar w:fldCharType="end"/>
            </w:r>
            <w:r w:rsidRPr="00A10498">
              <w:rPr>
                <w:rFonts w:cs="Arial"/>
                <w:bCs/>
                <w:lang w:val="es-EC"/>
              </w:rPr>
              <w:t xml:space="preserve"> </w:t>
            </w:r>
            <w:r w:rsidRPr="000B5F5F">
              <w:rPr>
                <w:rFonts w:cs="Arial"/>
              </w:rPr>
              <w:t xml:space="preserve">Sí   </w:t>
            </w:r>
            <w:r w:rsidRPr="000B5F5F">
              <w:rPr>
                <w:rFonts w:cs="Arial"/>
              </w:rPr>
              <w:fldChar w:fldCharType="begin">
                <w:ffData>
                  <w:name w:val="Check225"/>
                  <w:enabled/>
                  <w:calcOnExit w:val="0"/>
                  <w:checkBox>
                    <w:sizeAuto/>
                    <w:default w:val="0"/>
                  </w:checkBox>
                </w:ffData>
              </w:fldChar>
            </w:r>
            <w:r w:rsidRPr="000B5F5F">
              <w:rPr>
                <w:rFonts w:cs="Arial"/>
              </w:rPr>
              <w:instrText xml:space="preserve"> FORMCHECKBOX </w:instrText>
            </w:r>
            <w:r w:rsidRPr="000B5F5F">
              <w:rPr>
                <w:rFonts w:cs="Arial"/>
              </w:rPr>
            </w:r>
            <w:r w:rsidRPr="000B5F5F">
              <w:rPr>
                <w:rFonts w:cs="Arial"/>
              </w:rPr>
              <w:fldChar w:fldCharType="separate"/>
            </w:r>
            <w:r w:rsidRPr="000B5F5F">
              <w:rPr>
                <w:rFonts w:cs="Arial"/>
              </w:rPr>
              <w:fldChar w:fldCharType="end"/>
            </w:r>
            <w:r w:rsidRPr="000B5F5F">
              <w:rPr>
                <w:rFonts w:cs="Arial"/>
              </w:rPr>
              <w:t xml:space="preserve"> No</w:t>
            </w:r>
          </w:p>
          <w:p w14:paraId="00BA4055" w14:textId="77777777" w:rsidR="00F8687E" w:rsidRPr="00A10498" w:rsidRDefault="00F8687E" w:rsidP="00F8687E">
            <w:pPr>
              <w:pStyle w:val="ListParagraph"/>
              <w:ind w:left="360"/>
              <w:rPr>
                <w:rFonts w:ascii="Garamond" w:hAnsi="Garamond"/>
                <w:bCs/>
                <w:iCs/>
                <w:szCs w:val="22"/>
                <w:lang w:val="es-EC"/>
              </w:rPr>
            </w:pPr>
            <w:r w:rsidRPr="00A10498">
              <w:rPr>
                <w:rFonts w:cs="Arial"/>
                <w:lang w:val="es-EC"/>
              </w:rPr>
              <w:t xml:space="preserve">Enumere la(s) ubicación(es) de las actividades de manejo poscosecha. </w:t>
            </w:r>
            <w:r w:rsidRPr="00305177">
              <w:rPr>
                <w:rFonts w:ascii="Garamond" w:hAnsi="Garamond"/>
                <w:bCs/>
                <w:iCs/>
                <w:szCs w:val="22"/>
              </w:rPr>
              <w:fldChar w:fldCharType="begin">
                <w:ffData>
                  <w:name w:val="Text63"/>
                  <w:enabled/>
                  <w:calcOnExit w:val="0"/>
                  <w:textInput/>
                </w:ffData>
              </w:fldChar>
            </w:r>
            <w:r w:rsidRPr="00A10498">
              <w:rPr>
                <w:rFonts w:ascii="Garamond" w:hAnsi="Garamond"/>
                <w:bCs/>
                <w:iCs/>
                <w:szCs w:val="22"/>
                <w:lang w:val="es-EC"/>
              </w:rPr>
              <w:instrText xml:space="preserve"> FORMTEXT </w:instrText>
            </w:r>
            <w:r w:rsidRPr="00305177">
              <w:rPr>
                <w:rFonts w:ascii="Garamond" w:hAnsi="Garamond"/>
                <w:bCs/>
                <w:iCs/>
                <w:szCs w:val="22"/>
              </w:rPr>
            </w:r>
            <w:r w:rsidRPr="00305177">
              <w:rPr>
                <w:rFonts w:ascii="Garamond" w:hAnsi="Garamond"/>
                <w:bCs/>
                <w:iCs/>
                <w:szCs w:val="22"/>
              </w:rPr>
              <w:fldChar w:fldCharType="separate"/>
            </w:r>
            <w:r w:rsidRPr="00A10498">
              <w:rPr>
                <w:rFonts w:ascii="Garamond" w:hAnsi="Garamond"/>
                <w:bCs/>
                <w:iCs/>
                <w:noProof/>
                <w:szCs w:val="22"/>
                <w:lang w:val="es-EC"/>
              </w:rPr>
              <w:t>     </w:t>
            </w:r>
            <w:r w:rsidRPr="00305177">
              <w:rPr>
                <w:rFonts w:ascii="Garamond" w:hAnsi="Garamond"/>
                <w:bCs/>
                <w:iCs/>
                <w:szCs w:val="22"/>
              </w:rPr>
              <w:fldChar w:fldCharType="end"/>
            </w:r>
          </w:p>
          <w:p w14:paraId="0442ABB7" w14:textId="77777777" w:rsidR="00F8687E" w:rsidRPr="00A10498" w:rsidRDefault="00F8687E" w:rsidP="00F8687E">
            <w:pPr>
              <w:rPr>
                <w:rFonts w:ascii="Garamond" w:hAnsi="Garamond"/>
                <w:bCs/>
                <w:iCs/>
                <w:szCs w:val="22"/>
                <w:lang w:val="es-EC"/>
              </w:rPr>
            </w:pPr>
          </w:p>
          <w:p w14:paraId="26940D9C" w14:textId="77777777" w:rsidR="00A83A02" w:rsidRPr="00A10498" w:rsidRDefault="00A83A02" w:rsidP="00F8687E">
            <w:pPr>
              <w:rPr>
                <w:rFonts w:ascii="Garamond" w:hAnsi="Garamond"/>
                <w:bCs/>
                <w:iCs/>
                <w:szCs w:val="22"/>
                <w:lang w:val="es-EC"/>
              </w:rPr>
            </w:pPr>
          </w:p>
          <w:p w14:paraId="0CC22CC1" w14:textId="776BC853" w:rsidR="00F8687E" w:rsidRPr="00EA07FE" w:rsidRDefault="005E14FD" w:rsidP="00F8687E">
            <w:pPr>
              <w:pStyle w:val="ListParagraph"/>
              <w:numPr>
                <w:ilvl w:val="0"/>
                <w:numId w:val="96"/>
              </w:numPr>
              <w:spacing w:before="40" w:after="120"/>
              <w:contextualSpacing w:val="0"/>
              <w:rPr>
                <w:rFonts w:ascii="Garamond" w:hAnsi="Garamond"/>
              </w:rPr>
            </w:pPr>
            <w:r w:rsidRPr="00A10498">
              <w:rPr>
                <w:lang w:val="es-EC"/>
              </w:rPr>
              <w:t xml:space="preserve">¿Todos los cultivos u otros ingredientes utilizados en el producto terminado son cosechados por esta operación?   </w:t>
            </w:r>
            <w:r w:rsidR="00F8687E" w:rsidRPr="00EB524C">
              <w:rPr>
                <w:rFonts w:cs="Arial"/>
                <w:bCs/>
              </w:rPr>
              <w:fldChar w:fldCharType="begin">
                <w:ffData>
                  <w:name w:val="Check224"/>
                  <w:enabled/>
                  <w:calcOnExit w:val="0"/>
                  <w:checkBox>
                    <w:sizeAuto/>
                    <w:default w:val="0"/>
                  </w:checkBox>
                </w:ffData>
              </w:fldChar>
            </w:r>
            <w:r w:rsidR="00F8687E" w:rsidRPr="00A10498">
              <w:rPr>
                <w:rFonts w:cs="Arial"/>
                <w:bCs/>
                <w:lang w:val="es-EC"/>
              </w:rPr>
              <w:instrText xml:space="preserve"> FORMCHECKBOX </w:instrText>
            </w:r>
            <w:r w:rsidR="00F8687E" w:rsidRPr="00EB524C">
              <w:rPr>
                <w:rFonts w:cs="Arial"/>
                <w:bCs/>
              </w:rPr>
            </w:r>
            <w:r w:rsidR="00F8687E" w:rsidRPr="00EB524C">
              <w:rPr>
                <w:rFonts w:cs="Arial"/>
                <w:bCs/>
              </w:rPr>
              <w:fldChar w:fldCharType="separate"/>
            </w:r>
            <w:r w:rsidR="00F8687E" w:rsidRPr="00EB524C">
              <w:rPr>
                <w:rFonts w:cs="Arial"/>
                <w:bCs/>
              </w:rPr>
              <w:fldChar w:fldCharType="end"/>
            </w:r>
            <w:r w:rsidR="00F8687E" w:rsidRPr="00A10498">
              <w:rPr>
                <w:rFonts w:cs="Arial"/>
                <w:bCs/>
                <w:lang w:val="es-EC"/>
              </w:rPr>
              <w:t xml:space="preserve"> </w:t>
            </w:r>
            <w:r w:rsidR="00F8687E" w:rsidRPr="00EB524C">
              <w:rPr>
                <w:rFonts w:cs="Arial"/>
              </w:rPr>
              <w:t xml:space="preserve">Sí   </w:t>
            </w:r>
            <w:r w:rsidR="00F8687E" w:rsidRPr="00EB524C">
              <w:rPr>
                <w:rFonts w:cs="Arial"/>
              </w:rPr>
              <w:fldChar w:fldCharType="begin">
                <w:ffData>
                  <w:name w:val="Check225"/>
                  <w:enabled/>
                  <w:calcOnExit w:val="0"/>
                  <w:checkBox>
                    <w:sizeAuto/>
                    <w:default w:val="0"/>
                  </w:checkBox>
                </w:ffData>
              </w:fldChar>
            </w:r>
            <w:r w:rsidR="00F8687E" w:rsidRPr="00EB524C">
              <w:rPr>
                <w:rFonts w:cs="Arial"/>
              </w:rPr>
              <w:instrText xml:space="preserve"> FORMCHECKBOX </w:instrText>
            </w:r>
            <w:r w:rsidR="00F8687E" w:rsidRPr="00EB524C">
              <w:rPr>
                <w:rFonts w:cs="Arial"/>
              </w:rPr>
            </w:r>
            <w:r w:rsidR="00F8687E" w:rsidRPr="00EB524C">
              <w:rPr>
                <w:rFonts w:cs="Arial"/>
              </w:rPr>
              <w:fldChar w:fldCharType="separate"/>
            </w:r>
            <w:r w:rsidR="00F8687E" w:rsidRPr="00EB524C">
              <w:rPr>
                <w:rFonts w:cs="Arial"/>
              </w:rPr>
              <w:fldChar w:fldCharType="end"/>
            </w:r>
            <w:r w:rsidR="00F8687E" w:rsidRPr="00EB524C">
              <w:rPr>
                <w:rFonts w:cs="Arial"/>
              </w:rPr>
              <w:t xml:space="preserve"> No</w:t>
            </w:r>
          </w:p>
          <w:p w14:paraId="103B999A" w14:textId="77777777" w:rsidR="00F8687E" w:rsidRPr="00A10498" w:rsidRDefault="00F8687E" w:rsidP="00F8687E">
            <w:pPr>
              <w:pStyle w:val="ListParagraph"/>
              <w:numPr>
                <w:ilvl w:val="0"/>
                <w:numId w:val="96"/>
              </w:numPr>
              <w:spacing w:before="80"/>
              <w:contextualSpacing w:val="0"/>
              <w:rPr>
                <w:rFonts w:ascii="Garamond" w:hAnsi="Garamond"/>
                <w:bCs/>
                <w:iCs/>
                <w:szCs w:val="22"/>
                <w:lang w:val="es-EC"/>
              </w:rPr>
            </w:pPr>
            <w:r w:rsidRPr="00A10498">
              <w:rPr>
                <w:lang w:val="es-EC"/>
              </w:rPr>
              <w:t xml:space="preserve">¿Se limpian o purgan todas las herramientas y equipos utilizados en el manejo posterior a la cosecha antes de su uso para la producción orgánica? </w:t>
            </w:r>
          </w:p>
          <w:p w14:paraId="72324D1F" w14:textId="77777777" w:rsidR="00A83A02" w:rsidRPr="00A10498" w:rsidRDefault="00F8687E" w:rsidP="00F8687E">
            <w:pPr>
              <w:pStyle w:val="ListParagraph"/>
              <w:spacing w:after="120"/>
              <w:ind w:left="360"/>
              <w:contextualSpacing w:val="0"/>
              <w:rPr>
                <w:rFonts w:ascii="Garamond" w:hAnsi="Garamond"/>
                <w:bCs/>
                <w:iCs/>
                <w:szCs w:val="22"/>
                <w:lang w:val="es-EC"/>
              </w:rPr>
            </w:pPr>
            <w:r w:rsidRPr="006D736C">
              <w:rPr>
                <w:rFonts w:cs="Arial"/>
                <w:bCs/>
              </w:rPr>
              <w:fldChar w:fldCharType="begin">
                <w:ffData>
                  <w:name w:val="Check224"/>
                  <w:enabled/>
                  <w:calcOnExit w:val="0"/>
                  <w:checkBox>
                    <w:sizeAuto/>
                    <w:default w:val="0"/>
                  </w:checkBox>
                </w:ffData>
              </w:fldChar>
            </w:r>
            <w:r w:rsidRPr="00A10498">
              <w:rPr>
                <w:rFonts w:cs="Arial"/>
                <w:bCs/>
                <w:lang w:val="es-EC"/>
              </w:rPr>
              <w:instrText xml:space="preserve"> FORMCHECKBOX </w:instrText>
            </w:r>
            <w:r w:rsidRPr="006D736C">
              <w:rPr>
                <w:rFonts w:cs="Arial"/>
                <w:bCs/>
              </w:rPr>
            </w:r>
            <w:r w:rsidRPr="006D736C">
              <w:rPr>
                <w:rFonts w:cs="Arial"/>
                <w:bCs/>
              </w:rPr>
              <w:fldChar w:fldCharType="separate"/>
            </w:r>
            <w:r w:rsidRPr="006D736C">
              <w:rPr>
                <w:rFonts w:cs="Arial"/>
                <w:bCs/>
              </w:rPr>
              <w:fldChar w:fldCharType="end"/>
            </w:r>
            <w:r w:rsidRPr="00A10498">
              <w:rPr>
                <w:rFonts w:cs="Arial"/>
                <w:bCs/>
                <w:lang w:val="es-EC"/>
              </w:rPr>
              <w:t xml:space="preserve"> Sí, limpio   </w:t>
            </w:r>
            <w:r w:rsidRPr="006D736C">
              <w:rPr>
                <w:rFonts w:cs="Arial"/>
                <w:bCs/>
              </w:rPr>
              <w:fldChar w:fldCharType="begin">
                <w:ffData>
                  <w:name w:val="Check224"/>
                  <w:enabled/>
                  <w:calcOnExit w:val="0"/>
                  <w:checkBox>
                    <w:sizeAuto/>
                    <w:default w:val="0"/>
                  </w:checkBox>
                </w:ffData>
              </w:fldChar>
            </w:r>
            <w:r w:rsidRPr="00A10498">
              <w:rPr>
                <w:rFonts w:cs="Arial"/>
                <w:bCs/>
                <w:lang w:val="es-EC"/>
              </w:rPr>
              <w:instrText xml:space="preserve"> FORMCHECKBOX </w:instrText>
            </w:r>
            <w:r w:rsidRPr="006D736C">
              <w:rPr>
                <w:rFonts w:cs="Arial"/>
                <w:bCs/>
              </w:rPr>
            </w:r>
            <w:r w:rsidRPr="006D736C">
              <w:rPr>
                <w:rFonts w:cs="Arial"/>
                <w:bCs/>
              </w:rPr>
              <w:fldChar w:fldCharType="separate"/>
            </w:r>
            <w:r w:rsidRPr="006D736C">
              <w:rPr>
                <w:rFonts w:cs="Arial"/>
                <w:bCs/>
              </w:rPr>
              <w:fldChar w:fldCharType="end"/>
            </w:r>
            <w:r w:rsidRPr="00A10498">
              <w:rPr>
                <w:lang w:val="es-EC"/>
              </w:rPr>
              <w:t xml:space="preserve"> Sí, purgado   </w:t>
            </w:r>
            <w:r w:rsidRPr="006D736C">
              <w:rPr>
                <w:rFonts w:cs="Arial"/>
              </w:rPr>
              <w:fldChar w:fldCharType="begin">
                <w:ffData>
                  <w:name w:val="Check225"/>
                  <w:enabled/>
                  <w:calcOnExit w:val="0"/>
                  <w:checkBox>
                    <w:sizeAuto/>
                    <w:default w:val="0"/>
                  </w:checkBox>
                </w:ffData>
              </w:fldChar>
            </w:r>
            <w:r w:rsidRPr="00A10498">
              <w:rPr>
                <w:rFonts w:cs="Arial"/>
                <w:lang w:val="es-EC"/>
              </w:rPr>
              <w:instrText xml:space="preserve"> FORMCHECKBOX </w:instrText>
            </w:r>
            <w:r w:rsidRPr="006D736C">
              <w:rPr>
                <w:rFonts w:cs="Arial"/>
              </w:rPr>
            </w:r>
            <w:r w:rsidRPr="006D736C">
              <w:rPr>
                <w:rFonts w:cs="Arial"/>
              </w:rPr>
              <w:fldChar w:fldCharType="separate"/>
            </w:r>
            <w:r w:rsidRPr="006D736C">
              <w:rPr>
                <w:rFonts w:cs="Arial"/>
              </w:rPr>
              <w:fldChar w:fldCharType="end"/>
            </w:r>
            <w:r w:rsidRPr="00A10498">
              <w:rPr>
                <w:rFonts w:cs="Arial"/>
                <w:lang w:val="es-EC"/>
              </w:rPr>
              <w:t xml:space="preserve"> No. Explicar: </w:t>
            </w:r>
            <w:r w:rsidRPr="006D736C">
              <w:rPr>
                <w:rFonts w:ascii="Garamond" w:hAnsi="Garamond"/>
                <w:bCs/>
                <w:iCs/>
                <w:szCs w:val="22"/>
              </w:rPr>
              <w:fldChar w:fldCharType="begin">
                <w:ffData>
                  <w:name w:val="Text63"/>
                  <w:enabled/>
                  <w:calcOnExit w:val="0"/>
                  <w:textInput/>
                </w:ffData>
              </w:fldChar>
            </w:r>
            <w:r w:rsidRPr="00A10498">
              <w:rPr>
                <w:rFonts w:ascii="Garamond" w:hAnsi="Garamond"/>
                <w:bCs/>
                <w:iCs/>
                <w:szCs w:val="22"/>
                <w:lang w:val="es-EC"/>
              </w:rPr>
              <w:instrText xml:space="preserve"> FORMTEXT </w:instrText>
            </w:r>
            <w:r w:rsidRPr="006D736C">
              <w:rPr>
                <w:rFonts w:ascii="Garamond" w:hAnsi="Garamond"/>
                <w:bCs/>
                <w:iCs/>
                <w:szCs w:val="22"/>
              </w:rPr>
            </w:r>
            <w:r w:rsidRPr="006D736C">
              <w:rPr>
                <w:rFonts w:ascii="Garamond" w:hAnsi="Garamond"/>
                <w:bCs/>
                <w:iCs/>
                <w:szCs w:val="22"/>
              </w:rPr>
              <w:fldChar w:fldCharType="separate"/>
            </w:r>
            <w:r w:rsidRPr="00A10498">
              <w:rPr>
                <w:rFonts w:ascii="Garamond" w:hAnsi="Garamond"/>
                <w:bCs/>
                <w:iCs/>
                <w:noProof/>
                <w:szCs w:val="22"/>
                <w:lang w:val="es-EC"/>
              </w:rPr>
              <w:t>     </w:t>
            </w:r>
            <w:r w:rsidRPr="006D736C">
              <w:rPr>
                <w:rFonts w:ascii="Garamond" w:hAnsi="Garamond"/>
                <w:bCs/>
                <w:iCs/>
                <w:szCs w:val="22"/>
              </w:rPr>
              <w:fldChar w:fldCharType="end"/>
            </w:r>
          </w:p>
          <w:p w14:paraId="598066F7" w14:textId="41EE68AB" w:rsidR="00F8687E" w:rsidRPr="00A10498" w:rsidRDefault="00F8687E" w:rsidP="00F8687E">
            <w:pPr>
              <w:pStyle w:val="ListParagraph"/>
              <w:spacing w:after="120"/>
              <w:ind w:left="360"/>
              <w:contextualSpacing w:val="0"/>
              <w:rPr>
                <w:lang w:val="es-EC"/>
              </w:rPr>
            </w:pPr>
            <w:r w:rsidRPr="00A10498">
              <w:rPr>
                <w:lang w:val="es-EC"/>
              </w:rPr>
              <w:br/>
              <w:t xml:space="preserve">En caso afirmativo, describa los procedimientos de limpieza y purga del equipo en </w:t>
            </w:r>
            <w:r w:rsidRPr="00A10498">
              <w:rPr>
                <w:b/>
                <w:bCs/>
                <w:lang w:val="es-EC"/>
              </w:rPr>
              <w:t>la Sección B</w:t>
            </w:r>
            <w:r w:rsidRPr="00A10498">
              <w:rPr>
                <w:lang w:val="es-EC"/>
              </w:rPr>
              <w:t xml:space="preserve"> anterior.</w:t>
            </w:r>
          </w:p>
          <w:p w14:paraId="2DFB02B4" w14:textId="163F6BA2" w:rsidR="00F8687E" w:rsidRPr="00A10498" w:rsidRDefault="00F8687E" w:rsidP="00F8687E">
            <w:pPr>
              <w:pStyle w:val="ListParagraph"/>
              <w:numPr>
                <w:ilvl w:val="0"/>
                <w:numId w:val="96"/>
              </w:numPr>
              <w:rPr>
                <w:rFonts w:cs="Arial"/>
                <w:lang w:val="es-EC"/>
              </w:rPr>
            </w:pPr>
            <w:r w:rsidRPr="00A10498">
              <w:rPr>
                <w:lang w:val="es-EC"/>
              </w:rPr>
              <w:lastRenderedPageBreak/>
              <w:t>¿Su instalación en la granja</w:t>
            </w:r>
            <w:r w:rsidR="002C766A">
              <w:rPr>
                <w:lang w:val="es-EC"/>
              </w:rPr>
              <w:t>/finca</w:t>
            </w:r>
            <w:r w:rsidRPr="00A10498">
              <w:rPr>
                <w:lang w:val="es-EC"/>
              </w:rPr>
              <w:t xml:space="preserve"> también maneja o procesa cultivos no orgánicos?   </w:t>
            </w:r>
            <w:r w:rsidRPr="0021371A">
              <w:rPr>
                <w:rFonts w:cs="Arial"/>
                <w:bCs/>
              </w:rPr>
              <w:fldChar w:fldCharType="begin">
                <w:ffData>
                  <w:name w:val="Check224"/>
                  <w:enabled/>
                  <w:calcOnExit w:val="0"/>
                  <w:checkBox>
                    <w:sizeAuto/>
                    <w:default w:val="0"/>
                  </w:checkBox>
                </w:ffData>
              </w:fldChar>
            </w:r>
            <w:r w:rsidRPr="00A10498">
              <w:rPr>
                <w:rFonts w:cs="Arial"/>
                <w:bCs/>
                <w:lang w:val="es-EC"/>
              </w:rPr>
              <w:instrText xml:space="preserve"> FORMCHECKBOX </w:instrText>
            </w:r>
            <w:r w:rsidRPr="0021371A">
              <w:rPr>
                <w:rFonts w:cs="Arial"/>
                <w:bCs/>
              </w:rPr>
            </w:r>
            <w:r w:rsidRPr="0021371A">
              <w:rPr>
                <w:rFonts w:cs="Arial"/>
                <w:bCs/>
              </w:rPr>
              <w:fldChar w:fldCharType="separate"/>
            </w:r>
            <w:r w:rsidRPr="0021371A">
              <w:rPr>
                <w:rFonts w:cs="Arial"/>
                <w:bCs/>
              </w:rPr>
              <w:fldChar w:fldCharType="end"/>
            </w:r>
            <w:r w:rsidRPr="00A10498">
              <w:rPr>
                <w:rFonts w:cs="Arial"/>
                <w:bCs/>
                <w:lang w:val="es-EC"/>
              </w:rPr>
              <w:t xml:space="preserve"> </w:t>
            </w:r>
            <w:r w:rsidRPr="00A10498">
              <w:rPr>
                <w:rFonts w:cs="Arial"/>
                <w:lang w:val="es-EC"/>
              </w:rPr>
              <w:t xml:space="preserve">Sí   </w:t>
            </w:r>
            <w:r w:rsidRPr="0021371A">
              <w:rPr>
                <w:rFonts w:cs="Arial"/>
              </w:rPr>
              <w:fldChar w:fldCharType="begin">
                <w:ffData>
                  <w:name w:val="Check225"/>
                  <w:enabled/>
                  <w:calcOnExit w:val="0"/>
                  <w:checkBox>
                    <w:sizeAuto/>
                    <w:default w:val="0"/>
                  </w:checkBox>
                </w:ffData>
              </w:fldChar>
            </w:r>
            <w:r w:rsidRPr="00A10498">
              <w:rPr>
                <w:rFonts w:cs="Arial"/>
                <w:lang w:val="es-EC"/>
              </w:rPr>
              <w:instrText xml:space="preserve"> FORMCHECKBOX </w:instrText>
            </w:r>
            <w:r w:rsidRPr="0021371A">
              <w:rPr>
                <w:rFonts w:cs="Arial"/>
              </w:rPr>
            </w:r>
            <w:r w:rsidRPr="0021371A">
              <w:rPr>
                <w:rFonts w:cs="Arial"/>
              </w:rPr>
              <w:fldChar w:fldCharType="separate"/>
            </w:r>
            <w:r w:rsidRPr="0021371A">
              <w:rPr>
                <w:rFonts w:cs="Arial"/>
              </w:rPr>
              <w:fldChar w:fldCharType="end"/>
            </w:r>
            <w:r w:rsidRPr="00A10498">
              <w:rPr>
                <w:rFonts w:cs="Arial"/>
                <w:lang w:val="es-EC"/>
              </w:rPr>
              <w:t xml:space="preserve"> No</w:t>
            </w:r>
          </w:p>
          <w:p w14:paraId="11A391CE" w14:textId="77777777" w:rsidR="00F8687E" w:rsidRPr="00A10498" w:rsidRDefault="00F8687E" w:rsidP="00F8687E">
            <w:pPr>
              <w:pStyle w:val="ListParagraph"/>
              <w:ind w:left="360"/>
              <w:rPr>
                <w:lang w:val="es-EC"/>
              </w:rPr>
            </w:pPr>
            <w:r w:rsidRPr="00A10498">
              <w:rPr>
                <w:lang w:val="es-EC"/>
              </w:rPr>
              <w:t>En caso afirmativo, describa cómo evita la mezcla y la contaminación de los cultivos orgánicos durante las actividades posteriores a la cosecha.</w:t>
            </w:r>
          </w:p>
          <w:p w14:paraId="4B1D3A37" w14:textId="77777777" w:rsidR="00F8687E" w:rsidRDefault="00F8687E" w:rsidP="00F8687E">
            <w:pPr>
              <w:pStyle w:val="ListParagraph"/>
              <w:ind w:left="360"/>
            </w:pPr>
            <w:r w:rsidRPr="00AD184D">
              <w:rPr>
                <w:rFonts w:ascii="Garamond" w:hAnsi="Garamond"/>
                <w:bCs/>
                <w:iCs/>
                <w:szCs w:val="22"/>
              </w:rPr>
              <w:fldChar w:fldCharType="begin">
                <w:ffData>
                  <w:name w:val="Text63"/>
                  <w:enabled/>
                  <w:calcOnExit w:val="0"/>
                  <w:textInput/>
                </w:ffData>
              </w:fldChar>
            </w:r>
            <w:r w:rsidRPr="00AD184D">
              <w:rPr>
                <w:rFonts w:ascii="Garamond" w:hAnsi="Garamond"/>
                <w:bCs/>
                <w:iCs/>
                <w:szCs w:val="22"/>
              </w:rPr>
              <w:instrText xml:space="preserve"> FORMTEXT </w:instrText>
            </w:r>
            <w:r w:rsidRPr="00AD184D">
              <w:rPr>
                <w:rFonts w:ascii="Garamond" w:hAnsi="Garamond"/>
                <w:bCs/>
                <w:iCs/>
                <w:szCs w:val="22"/>
              </w:rPr>
            </w:r>
            <w:r w:rsidRPr="00AD184D">
              <w:rPr>
                <w:rFonts w:ascii="Garamond" w:hAnsi="Garamond"/>
                <w:bCs/>
                <w:iCs/>
                <w:szCs w:val="22"/>
              </w:rPr>
              <w:fldChar w:fldCharType="separate"/>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szCs w:val="22"/>
              </w:rPr>
              <w:fldChar w:fldCharType="end"/>
            </w:r>
          </w:p>
          <w:p w14:paraId="3B4F3A87" w14:textId="77777777" w:rsidR="00F8687E" w:rsidRDefault="00F8687E" w:rsidP="00F8687E">
            <w:pPr>
              <w:spacing w:before="40" w:after="40"/>
              <w:rPr>
                <w:szCs w:val="22"/>
              </w:rPr>
            </w:pPr>
          </w:p>
          <w:p w14:paraId="6985321E" w14:textId="77777777" w:rsidR="00F8687E" w:rsidRPr="00553124" w:rsidRDefault="00F8687E" w:rsidP="00F8687E">
            <w:pPr>
              <w:spacing w:before="40" w:after="40"/>
              <w:rPr>
                <w:szCs w:val="22"/>
              </w:rPr>
            </w:pPr>
          </w:p>
          <w:p w14:paraId="35E0AA60" w14:textId="6E4F82A7" w:rsidR="00F8687E" w:rsidRPr="00A10498" w:rsidRDefault="00F8687E" w:rsidP="00F8687E">
            <w:pPr>
              <w:pStyle w:val="ListParagraph"/>
              <w:keepNext/>
              <w:pageBreakBefore/>
              <w:numPr>
                <w:ilvl w:val="0"/>
                <w:numId w:val="96"/>
              </w:numPr>
              <w:spacing w:after="80"/>
              <w:rPr>
                <w:lang w:val="es-EC"/>
              </w:rPr>
            </w:pPr>
            <w:r w:rsidRPr="00A10498">
              <w:rPr>
                <w:iCs/>
                <w:lang w:val="es-EC"/>
              </w:rPr>
              <w:t xml:space="preserve">¿Su operación </w:t>
            </w:r>
            <w:r w:rsidR="002C766A">
              <w:rPr>
                <w:iCs/>
                <w:lang w:val="es-EC"/>
              </w:rPr>
              <w:t>empaca</w:t>
            </w:r>
            <w:r w:rsidR="002C766A" w:rsidRPr="00A10498">
              <w:rPr>
                <w:iCs/>
                <w:lang w:val="es-EC"/>
              </w:rPr>
              <w:t xml:space="preserve"> </w:t>
            </w:r>
            <w:r w:rsidRPr="00A10498">
              <w:rPr>
                <w:iCs/>
                <w:lang w:val="es-EC"/>
              </w:rPr>
              <w:t xml:space="preserve">productos orgánicos </w:t>
            </w:r>
            <w:r w:rsidR="00542B95">
              <w:rPr>
                <w:iCs/>
                <w:lang w:val="es-EC"/>
              </w:rPr>
              <w:t xml:space="preserve">bajo </w:t>
            </w:r>
            <w:r w:rsidRPr="00A10498">
              <w:rPr>
                <w:iCs/>
                <w:lang w:val="es-EC"/>
              </w:rPr>
              <w:t xml:space="preserve">la etiqueta o marca de otra empresa?       </w:t>
            </w:r>
          </w:p>
          <w:p w14:paraId="06F4F9EC" w14:textId="77777777" w:rsidR="00F8687E" w:rsidRPr="00A10498" w:rsidRDefault="00F8687E" w:rsidP="00F8687E">
            <w:pPr>
              <w:pStyle w:val="ListParagraph"/>
              <w:keepNext/>
              <w:pageBreakBefore/>
              <w:spacing w:after="80"/>
              <w:ind w:left="360"/>
              <w:contextualSpacing w:val="0"/>
              <w:rPr>
                <w:lang w:val="es-EC"/>
              </w:rPr>
            </w:pPr>
            <w:r w:rsidRPr="00A10498">
              <w:rPr>
                <w:iCs/>
                <w:lang w:val="es-EC"/>
              </w:rPr>
              <w:t xml:space="preserve"> </w:t>
            </w:r>
            <w:r w:rsidRPr="003D5420">
              <w:rPr>
                <w:iCs/>
              </w:rPr>
              <w:fldChar w:fldCharType="begin">
                <w:ffData>
                  <w:name w:val="Check7"/>
                  <w:enabled/>
                  <w:calcOnExit w:val="0"/>
                  <w:checkBox>
                    <w:sizeAuto/>
                    <w:default w:val="0"/>
                  </w:checkBox>
                </w:ffData>
              </w:fldChar>
            </w:r>
            <w:r w:rsidRPr="00A10498">
              <w:rPr>
                <w:iCs/>
                <w:lang w:val="es-EC"/>
              </w:rPr>
              <w:instrText xml:space="preserve"> FORMCHECKBOX </w:instrText>
            </w:r>
            <w:r w:rsidRPr="003D5420">
              <w:rPr>
                <w:iCs/>
              </w:rPr>
            </w:r>
            <w:r w:rsidRPr="003D5420">
              <w:rPr>
                <w:iCs/>
              </w:rPr>
              <w:fldChar w:fldCharType="separate"/>
            </w:r>
            <w:r w:rsidRPr="003D5420">
              <w:rPr>
                <w:iCs/>
              </w:rPr>
              <w:fldChar w:fldCharType="end"/>
            </w:r>
            <w:r w:rsidRPr="00A10498">
              <w:rPr>
                <w:iCs/>
                <w:lang w:val="es-EC"/>
              </w:rPr>
              <w:t xml:space="preserve"> Sí   </w:t>
            </w:r>
            <w:r w:rsidRPr="003D5420">
              <w:rPr>
                <w:iCs/>
              </w:rPr>
              <w:fldChar w:fldCharType="begin">
                <w:ffData>
                  <w:name w:val="Check8"/>
                  <w:enabled/>
                  <w:calcOnExit w:val="0"/>
                  <w:checkBox>
                    <w:sizeAuto/>
                    <w:default w:val="0"/>
                  </w:checkBox>
                </w:ffData>
              </w:fldChar>
            </w:r>
            <w:r w:rsidRPr="00A10498">
              <w:rPr>
                <w:iCs/>
                <w:lang w:val="es-EC"/>
              </w:rPr>
              <w:instrText xml:space="preserve"> FORMCHECKBOX </w:instrText>
            </w:r>
            <w:r w:rsidRPr="003D5420">
              <w:rPr>
                <w:iCs/>
              </w:rPr>
            </w:r>
            <w:r w:rsidRPr="003D5420">
              <w:rPr>
                <w:iCs/>
              </w:rPr>
              <w:fldChar w:fldCharType="separate"/>
            </w:r>
            <w:r w:rsidRPr="003D5420">
              <w:rPr>
                <w:iCs/>
              </w:rPr>
              <w:fldChar w:fldCharType="end"/>
            </w:r>
            <w:r w:rsidRPr="00A10498">
              <w:rPr>
                <w:iCs/>
                <w:lang w:val="es-EC"/>
              </w:rPr>
              <w:t xml:space="preserve"> No. </w:t>
            </w:r>
            <w:r w:rsidRPr="00A10498">
              <w:rPr>
                <w:i/>
                <w:lang w:val="es-EC"/>
              </w:rPr>
              <w:t>Pase a la pregunta 8.</w:t>
            </w:r>
          </w:p>
          <w:p w14:paraId="7F248C6D" w14:textId="77777777" w:rsidR="00F8687E" w:rsidRPr="00A10498" w:rsidRDefault="00F8687E" w:rsidP="00F8687E">
            <w:pPr>
              <w:pStyle w:val="ListParagraph"/>
              <w:keepNext/>
              <w:pageBreakBefore/>
              <w:ind w:left="360"/>
              <w:contextualSpacing w:val="0"/>
              <w:rPr>
                <w:iCs/>
                <w:lang w:val="es-EC"/>
              </w:rPr>
            </w:pPr>
            <w:r w:rsidRPr="00A10498">
              <w:rPr>
                <w:szCs w:val="22"/>
                <w:lang w:val="es-EC"/>
              </w:rPr>
              <w:t xml:space="preserve">En caso afirmativo, </w:t>
            </w:r>
            <w:r w:rsidRPr="00A10498">
              <w:rPr>
                <w:iCs/>
                <w:lang w:val="es-EC"/>
              </w:rPr>
              <w:t xml:space="preserve">indique el estado de certificación de cada empresa en cuyas marcas se envasan sus productos orgánicos. Marque todo lo que corresponda. </w:t>
            </w:r>
          </w:p>
          <w:p w14:paraId="382C2C8E" w14:textId="77777777" w:rsidR="00F8687E" w:rsidRPr="00A10498" w:rsidRDefault="00F8687E" w:rsidP="00F8687E">
            <w:pPr>
              <w:pStyle w:val="ListParagraph"/>
              <w:keepNext/>
              <w:pageBreakBefore/>
              <w:ind w:left="360"/>
              <w:contextualSpacing w:val="0"/>
              <w:rPr>
                <w:b/>
                <w:bCs/>
                <w:iCs/>
                <w:lang w:val="es-EC"/>
              </w:rPr>
            </w:pPr>
            <w:r w:rsidRPr="003D5420">
              <w:rPr>
                <w:iCs/>
              </w:rPr>
              <w:fldChar w:fldCharType="begin">
                <w:ffData>
                  <w:name w:val="Check7"/>
                  <w:enabled/>
                  <w:calcOnExit w:val="0"/>
                  <w:checkBox>
                    <w:sizeAuto/>
                    <w:default w:val="0"/>
                  </w:checkBox>
                </w:ffData>
              </w:fldChar>
            </w:r>
            <w:r w:rsidRPr="00A10498">
              <w:rPr>
                <w:iCs/>
                <w:lang w:val="es-EC"/>
              </w:rPr>
              <w:instrText xml:space="preserve"> FORMCHECKBOX </w:instrText>
            </w:r>
            <w:r w:rsidRPr="003D5420">
              <w:rPr>
                <w:iCs/>
              </w:rPr>
            </w:r>
            <w:r w:rsidRPr="003D5420">
              <w:rPr>
                <w:iCs/>
              </w:rPr>
              <w:fldChar w:fldCharType="separate"/>
            </w:r>
            <w:r w:rsidRPr="003D5420">
              <w:rPr>
                <w:iCs/>
              </w:rPr>
              <w:fldChar w:fldCharType="end"/>
            </w:r>
            <w:r w:rsidRPr="00A10498">
              <w:rPr>
                <w:iCs/>
                <w:lang w:val="es-EC"/>
              </w:rPr>
              <w:t xml:space="preserve"> Sin certificar. </w:t>
            </w:r>
            <w:r w:rsidRPr="00A10498">
              <w:rPr>
                <w:i/>
                <w:lang w:val="es-EC"/>
              </w:rPr>
              <w:t xml:space="preserve">Adjuntar </w:t>
            </w:r>
            <w:r w:rsidRPr="00A10498">
              <w:rPr>
                <w:b/>
                <w:bCs/>
                <w:i/>
                <w:lang w:val="es-EC"/>
              </w:rPr>
              <w:t>Acuerdo de marca privada</w:t>
            </w:r>
            <w:r w:rsidRPr="00A10498">
              <w:rPr>
                <w:i/>
                <w:lang w:val="es-EC"/>
              </w:rPr>
              <w:t xml:space="preserve"> (uno por propietario de la marca) </w:t>
            </w:r>
            <w:r w:rsidRPr="003146AC">
              <w:rPr>
                <w:iCs/>
              </w:rPr>
              <w:fldChar w:fldCharType="begin">
                <w:ffData>
                  <w:name w:val="Check7"/>
                  <w:enabled/>
                  <w:calcOnExit w:val="0"/>
                  <w:checkBox>
                    <w:sizeAuto/>
                    <w:default w:val="0"/>
                  </w:checkBox>
                </w:ffData>
              </w:fldChar>
            </w:r>
            <w:r w:rsidRPr="00A10498">
              <w:rPr>
                <w:iCs/>
                <w:lang w:val="es-EC"/>
              </w:rPr>
              <w:instrText xml:space="preserve"> FORMCHECKBOX </w:instrText>
            </w:r>
            <w:r w:rsidRPr="003146AC">
              <w:rPr>
                <w:iCs/>
              </w:rPr>
            </w:r>
            <w:r w:rsidRPr="003146AC">
              <w:rPr>
                <w:iCs/>
              </w:rPr>
              <w:fldChar w:fldCharType="separate"/>
            </w:r>
            <w:r w:rsidRPr="003146AC">
              <w:rPr>
                <w:iCs/>
              </w:rPr>
              <w:fldChar w:fldCharType="end"/>
            </w:r>
            <w:r w:rsidRPr="00A10498">
              <w:rPr>
                <w:iCs/>
                <w:lang w:val="es-EC"/>
              </w:rPr>
              <w:t xml:space="preserve"> </w:t>
            </w:r>
            <w:r w:rsidRPr="00A10498">
              <w:rPr>
                <w:b/>
                <w:bCs/>
                <w:iCs/>
                <w:lang w:val="es-EC"/>
              </w:rPr>
              <w:t>Adjunto</w:t>
            </w:r>
          </w:p>
          <w:p w14:paraId="11B62046" w14:textId="77777777" w:rsidR="00F8687E" w:rsidRPr="00A10498" w:rsidRDefault="00F8687E" w:rsidP="00F8687E">
            <w:pPr>
              <w:pStyle w:val="ListParagraph"/>
              <w:keepNext/>
              <w:pageBreakBefore/>
              <w:ind w:left="360"/>
              <w:contextualSpacing w:val="0"/>
              <w:rPr>
                <w:iCs/>
                <w:lang w:val="es-EC"/>
              </w:rPr>
            </w:pPr>
            <w:r w:rsidRPr="003D5420">
              <w:rPr>
                <w:iCs/>
              </w:rPr>
              <w:fldChar w:fldCharType="begin">
                <w:ffData>
                  <w:name w:val="Check7"/>
                  <w:enabled/>
                  <w:calcOnExit w:val="0"/>
                  <w:checkBox>
                    <w:sizeAuto/>
                    <w:default w:val="0"/>
                  </w:checkBox>
                </w:ffData>
              </w:fldChar>
            </w:r>
            <w:r w:rsidRPr="00A10498">
              <w:rPr>
                <w:iCs/>
                <w:lang w:val="es-EC"/>
              </w:rPr>
              <w:instrText xml:space="preserve"> FORMCHECKBOX </w:instrText>
            </w:r>
            <w:r w:rsidRPr="003D5420">
              <w:rPr>
                <w:iCs/>
              </w:rPr>
            </w:r>
            <w:r w:rsidRPr="003D5420">
              <w:rPr>
                <w:iCs/>
              </w:rPr>
              <w:fldChar w:fldCharType="separate"/>
            </w:r>
            <w:r w:rsidRPr="003D5420">
              <w:rPr>
                <w:iCs/>
              </w:rPr>
              <w:fldChar w:fldCharType="end"/>
            </w:r>
            <w:r w:rsidRPr="00A10498">
              <w:rPr>
                <w:iCs/>
                <w:lang w:val="es-EC"/>
              </w:rPr>
              <w:t xml:space="preserve"> Certificado QCS. </w:t>
            </w:r>
            <w:r w:rsidRPr="00A10498">
              <w:rPr>
                <w:i/>
                <w:lang w:val="es-EC"/>
              </w:rPr>
              <w:t xml:space="preserve">Enumere los propietarios de la marca: </w:t>
            </w:r>
            <w:r w:rsidRPr="007B55F8">
              <w:rPr>
                <w:rFonts w:ascii="Garamond" w:hAnsi="Garamond" w:cs="Arabic Typesetting"/>
                <w:iCs/>
              </w:rPr>
              <w:fldChar w:fldCharType="begin">
                <w:ffData>
                  <w:name w:val="Text843"/>
                  <w:enabled/>
                  <w:calcOnExit w:val="0"/>
                  <w:textInput/>
                </w:ffData>
              </w:fldChar>
            </w:r>
            <w:r w:rsidRPr="00A10498">
              <w:rPr>
                <w:rFonts w:ascii="Garamond" w:hAnsi="Garamond" w:cs="Arabic Typesetting"/>
                <w:iCs/>
                <w:lang w:val="es-EC"/>
              </w:rPr>
              <w:instrText xml:space="preserve"> FORMTEXT </w:instrText>
            </w:r>
            <w:r w:rsidRPr="007B55F8">
              <w:rPr>
                <w:rFonts w:ascii="Garamond" w:hAnsi="Garamond" w:cs="Arabic Typesetting"/>
                <w:iCs/>
              </w:rPr>
            </w:r>
            <w:r w:rsidRPr="007B55F8">
              <w:rPr>
                <w:rFonts w:ascii="Garamond" w:hAnsi="Garamond" w:cs="Arabic Typesetting"/>
                <w:iCs/>
              </w:rPr>
              <w:fldChar w:fldCharType="separate"/>
            </w:r>
            <w:r w:rsidRPr="00A10498">
              <w:rPr>
                <w:rFonts w:ascii="Garamond" w:hAnsi="Garamond" w:cs="Arabic Typesetting"/>
                <w:iCs/>
                <w:noProof/>
                <w:lang w:val="es-EC"/>
              </w:rPr>
              <w:t>     </w:t>
            </w:r>
            <w:r w:rsidRPr="007B55F8">
              <w:rPr>
                <w:rFonts w:ascii="Garamond" w:hAnsi="Garamond" w:cs="Arabic Typesetting"/>
                <w:iCs/>
              </w:rPr>
              <w:fldChar w:fldCharType="end"/>
            </w:r>
          </w:p>
          <w:p w14:paraId="1300EB5C" w14:textId="0E7E095C" w:rsidR="00F8687E" w:rsidRPr="00A10498" w:rsidRDefault="00F8687E" w:rsidP="00F8687E">
            <w:pPr>
              <w:pStyle w:val="ListParagraph"/>
              <w:keepNext/>
              <w:pageBreakBefore/>
              <w:ind w:left="360"/>
              <w:contextualSpacing w:val="0"/>
              <w:rPr>
                <w:b/>
                <w:bCs/>
                <w:iCs/>
                <w:lang w:val="es-EC"/>
              </w:rPr>
            </w:pPr>
            <w:r w:rsidRPr="003D5420">
              <w:rPr>
                <w:iCs/>
              </w:rPr>
              <w:fldChar w:fldCharType="begin">
                <w:ffData>
                  <w:name w:val="Check7"/>
                  <w:enabled/>
                  <w:calcOnExit w:val="0"/>
                  <w:checkBox>
                    <w:sizeAuto/>
                    <w:default w:val="0"/>
                  </w:checkBox>
                </w:ffData>
              </w:fldChar>
            </w:r>
            <w:r w:rsidRPr="00A10498">
              <w:rPr>
                <w:iCs/>
                <w:lang w:val="es-EC"/>
              </w:rPr>
              <w:instrText xml:space="preserve"> FORMCHECKBOX </w:instrText>
            </w:r>
            <w:r w:rsidRPr="003D5420">
              <w:rPr>
                <w:iCs/>
              </w:rPr>
            </w:r>
            <w:r w:rsidRPr="003D5420">
              <w:rPr>
                <w:iCs/>
              </w:rPr>
              <w:fldChar w:fldCharType="separate"/>
            </w:r>
            <w:r w:rsidRPr="003D5420">
              <w:rPr>
                <w:iCs/>
              </w:rPr>
              <w:fldChar w:fldCharType="end"/>
            </w:r>
            <w:r w:rsidRPr="00A10498">
              <w:rPr>
                <w:iCs/>
                <w:lang w:val="es-EC"/>
              </w:rPr>
              <w:t xml:space="preserve"> Certificado por otro certificador y ese certificador está identificado en la etiqueta. </w:t>
            </w:r>
            <w:r w:rsidR="009A2AA8" w:rsidRPr="00A10498">
              <w:rPr>
                <w:i/>
                <w:lang w:val="es-EC"/>
              </w:rPr>
              <w:t xml:space="preserve">Enumere los propietarios de la marca: </w:t>
            </w:r>
            <w:r w:rsidR="009A2AA8" w:rsidRPr="007B55F8">
              <w:rPr>
                <w:rFonts w:ascii="Garamond" w:hAnsi="Garamond" w:cs="Arabic Typesetting"/>
                <w:iCs/>
              </w:rPr>
              <w:fldChar w:fldCharType="begin">
                <w:ffData>
                  <w:name w:val="Text843"/>
                  <w:enabled/>
                  <w:calcOnExit w:val="0"/>
                  <w:textInput/>
                </w:ffData>
              </w:fldChar>
            </w:r>
            <w:r w:rsidR="009A2AA8" w:rsidRPr="00A10498">
              <w:rPr>
                <w:rFonts w:ascii="Garamond" w:hAnsi="Garamond" w:cs="Arabic Typesetting"/>
                <w:iCs/>
                <w:lang w:val="es-EC"/>
              </w:rPr>
              <w:instrText xml:space="preserve"> FORMTEXT </w:instrText>
            </w:r>
            <w:r w:rsidR="009A2AA8" w:rsidRPr="007B55F8">
              <w:rPr>
                <w:rFonts w:ascii="Garamond" w:hAnsi="Garamond" w:cs="Arabic Typesetting"/>
                <w:iCs/>
              </w:rPr>
            </w:r>
            <w:r w:rsidR="009A2AA8" w:rsidRPr="007B55F8">
              <w:rPr>
                <w:rFonts w:ascii="Garamond" w:hAnsi="Garamond" w:cs="Arabic Typesetting"/>
                <w:iCs/>
              </w:rPr>
              <w:fldChar w:fldCharType="separate"/>
            </w:r>
            <w:r w:rsidR="009A2AA8" w:rsidRPr="00A10498">
              <w:rPr>
                <w:rFonts w:ascii="Garamond" w:hAnsi="Garamond" w:cs="Arabic Typesetting"/>
                <w:iCs/>
                <w:noProof/>
                <w:lang w:val="es-EC"/>
              </w:rPr>
              <w:t>     </w:t>
            </w:r>
            <w:r w:rsidR="009A2AA8" w:rsidRPr="007B55F8">
              <w:rPr>
                <w:rFonts w:ascii="Garamond" w:hAnsi="Garamond" w:cs="Arabic Typesetting"/>
                <w:iCs/>
              </w:rPr>
              <w:fldChar w:fldCharType="end"/>
            </w:r>
          </w:p>
          <w:p w14:paraId="2551D84E" w14:textId="1439DA2D" w:rsidR="00F8687E" w:rsidRDefault="00F8687E" w:rsidP="00F8687E">
            <w:pPr>
              <w:pStyle w:val="ListParagraph"/>
              <w:keepNext/>
              <w:pageBreakBefore/>
              <w:ind w:left="360"/>
              <w:contextualSpacing w:val="0"/>
              <w:rPr>
                <w:b/>
                <w:bCs/>
                <w:iCs/>
              </w:rPr>
            </w:pPr>
            <w:r w:rsidRPr="003D5420">
              <w:rPr>
                <w:iCs/>
              </w:rPr>
              <w:fldChar w:fldCharType="begin">
                <w:ffData>
                  <w:name w:val="Check7"/>
                  <w:enabled/>
                  <w:calcOnExit w:val="0"/>
                  <w:checkBox>
                    <w:sizeAuto/>
                    <w:default w:val="0"/>
                  </w:checkBox>
                </w:ffData>
              </w:fldChar>
            </w:r>
            <w:r w:rsidRPr="00A10498">
              <w:rPr>
                <w:iCs/>
                <w:lang w:val="es-EC"/>
              </w:rPr>
              <w:instrText xml:space="preserve"> FORMCHECKBOX </w:instrText>
            </w:r>
            <w:r w:rsidRPr="003D5420">
              <w:rPr>
                <w:iCs/>
              </w:rPr>
            </w:r>
            <w:r w:rsidRPr="003D5420">
              <w:rPr>
                <w:iCs/>
              </w:rPr>
              <w:fldChar w:fldCharType="separate"/>
            </w:r>
            <w:r w:rsidRPr="003D5420">
              <w:rPr>
                <w:iCs/>
              </w:rPr>
              <w:fldChar w:fldCharType="end"/>
            </w:r>
            <w:r w:rsidRPr="00A10498">
              <w:rPr>
                <w:iCs/>
                <w:lang w:val="es-EC"/>
              </w:rPr>
              <w:t xml:space="preserve"> Certificado por otro certificador y QCS se identifica en la etiqueta (nombre de QCS, logotipo o COB). </w:t>
            </w:r>
            <w:r w:rsidRPr="001B68BD">
              <w:rPr>
                <w:i/>
              </w:rPr>
              <w:t xml:space="preserve">Adjuntar </w:t>
            </w:r>
            <w:r w:rsidRPr="00D2024C">
              <w:rPr>
                <w:b/>
                <w:bCs/>
                <w:i/>
              </w:rPr>
              <w:t>Acuerdo de marca privada</w:t>
            </w:r>
            <w:r>
              <w:rPr>
                <w:i/>
              </w:rPr>
              <w:t xml:space="preserve">. </w:t>
            </w:r>
            <w:r w:rsidRPr="003146AC">
              <w:rPr>
                <w:iCs/>
              </w:rPr>
              <w:fldChar w:fldCharType="begin">
                <w:ffData>
                  <w:name w:val="Check7"/>
                  <w:enabled/>
                  <w:calcOnExit w:val="0"/>
                  <w:checkBox>
                    <w:sizeAuto/>
                    <w:default w:val="0"/>
                  </w:checkBox>
                </w:ffData>
              </w:fldChar>
            </w:r>
            <w:r w:rsidRPr="003146AC">
              <w:rPr>
                <w:iCs/>
              </w:rPr>
              <w:instrText xml:space="preserve"> FORMCHECKBOX </w:instrText>
            </w:r>
            <w:r w:rsidRPr="003146AC">
              <w:rPr>
                <w:iCs/>
              </w:rPr>
            </w:r>
            <w:r w:rsidRPr="003146AC">
              <w:rPr>
                <w:iCs/>
              </w:rPr>
              <w:fldChar w:fldCharType="separate"/>
            </w:r>
            <w:r w:rsidRPr="003146AC">
              <w:rPr>
                <w:iCs/>
              </w:rPr>
              <w:fldChar w:fldCharType="end"/>
            </w:r>
            <w:r w:rsidRPr="003146AC">
              <w:rPr>
                <w:iCs/>
              </w:rPr>
              <w:t xml:space="preserve"> </w:t>
            </w:r>
            <w:r w:rsidRPr="003146AC">
              <w:rPr>
                <w:b/>
                <w:bCs/>
                <w:iCs/>
              </w:rPr>
              <w:t>Adjunto</w:t>
            </w:r>
          </w:p>
          <w:p w14:paraId="4FE3DE6F" w14:textId="77777777" w:rsidR="00F8687E" w:rsidRPr="00200ADA" w:rsidRDefault="00F8687E" w:rsidP="00F8687E">
            <w:pPr>
              <w:pStyle w:val="ListParagraph"/>
              <w:keepNext/>
              <w:pageBreakBefore/>
              <w:ind w:left="360"/>
              <w:contextualSpacing w:val="0"/>
            </w:pPr>
          </w:p>
          <w:p w14:paraId="222979BE" w14:textId="32A8CA76" w:rsidR="003B0139" w:rsidRDefault="003B0139" w:rsidP="003B0139">
            <w:pPr>
              <w:pStyle w:val="ListParagraph"/>
              <w:numPr>
                <w:ilvl w:val="0"/>
                <w:numId w:val="96"/>
              </w:numPr>
              <w:spacing w:before="80"/>
              <w:contextualSpacing w:val="0"/>
              <w:rPr>
                <w:szCs w:val="22"/>
              </w:rPr>
            </w:pPr>
            <w:r w:rsidRPr="00A10498">
              <w:rPr>
                <w:szCs w:val="22"/>
                <w:lang w:val="es-EC"/>
              </w:rPr>
              <w:t xml:space="preserve">¿Guarda semillas de algún cultivo silvestre para volver a sembrar, usar o vender?   </w:t>
            </w:r>
            <w:r w:rsidRPr="003F7DF9">
              <w:rPr>
                <w:szCs w:val="22"/>
              </w:rPr>
              <w:fldChar w:fldCharType="begin">
                <w:ffData>
                  <w:name w:val="Check234"/>
                  <w:enabled/>
                  <w:calcOnExit w:val="0"/>
                  <w:checkBox>
                    <w:sizeAuto/>
                    <w:default w:val="0"/>
                  </w:checkBox>
                </w:ffData>
              </w:fldChar>
            </w:r>
            <w:r w:rsidRPr="00A10498">
              <w:rPr>
                <w:szCs w:val="22"/>
                <w:lang w:val="es-EC"/>
              </w:rPr>
              <w:instrText xml:space="preserve"> FORMCHECKBOX </w:instrText>
            </w:r>
            <w:r w:rsidRPr="003F7DF9">
              <w:rPr>
                <w:szCs w:val="22"/>
              </w:rPr>
            </w:r>
            <w:r w:rsidRPr="003F7DF9">
              <w:rPr>
                <w:szCs w:val="22"/>
              </w:rPr>
              <w:fldChar w:fldCharType="separate"/>
            </w:r>
            <w:r w:rsidRPr="003F7DF9">
              <w:rPr>
                <w:szCs w:val="22"/>
              </w:rPr>
              <w:fldChar w:fldCharType="end"/>
            </w:r>
            <w:r w:rsidRPr="00A10498">
              <w:rPr>
                <w:szCs w:val="22"/>
                <w:lang w:val="es-EC"/>
              </w:rPr>
              <w:t xml:space="preserve"> </w:t>
            </w:r>
            <w:r>
              <w:rPr>
                <w:szCs w:val="22"/>
              </w:rPr>
              <w:t xml:space="preserve">Sí   </w:t>
            </w:r>
            <w:r w:rsidRPr="003F7DF9">
              <w:rPr>
                <w:szCs w:val="22"/>
              </w:rPr>
              <w:fldChar w:fldCharType="begin">
                <w:ffData>
                  <w:name w:val="Check234"/>
                  <w:enabled/>
                  <w:calcOnExit w:val="0"/>
                  <w:checkBox>
                    <w:sizeAuto/>
                    <w:default w:val="0"/>
                  </w:checkBox>
                </w:ffData>
              </w:fldChar>
            </w:r>
            <w:r w:rsidRPr="003F7DF9">
              <w:rPr>
                <w:szCs w:val="22"/>
              </w:rPr>
              <w:instrText xml:space="preserve"> FORMCHECKBOX </w:instrText>
            </w:r>
            <w:r w:rsidRPr="003F7DF9">
              <w:rPr>
                <w:szCs w:val="22"/>
              </w:rPr>
            </w:r>
            <w:r w:rsidRPr="003F7DF9">
              <w:rPr>
                <w:szCs w:val="22"/>
              </w:rPr>
              <w:fldChar w:fldCharType="separate"/>
            </w:r>
            <w:r w:rsidRPr="003F7DF9">
              <w:rPr>
                <w:szCs w:val="22"/>
              </w:rPr>
              <w:fldChar w:fldCharType="end"/>
            </w:r>
            <w:r w:rsidRPr="003F7DF9">
              <w:rPr>
                <w:szCs w:val="22"/>
              </w:rPr>
              <w:t xml:space="preserve"> No. </w:t>
            </w:r>
            <w:r w:rsidRPr="008B4A8A">
              <w:rPr>
                <w:i/>
                <w:iCs/>
                <w:szCs w:val="22"/>
              </w:rPr>
              <w:t xml:space="preserve">Pase a la pregunta 9. </w:t>
            </w:r>
          </w:p>
          <w:p w14:paraId="291CF338" w14:textId="254B16B9" w:rsidR="003B7FBE" w:rsidRPr="00A10498" w:rsidRDefault="003B0139" w:rsidP="006C4A88">
            <w:pPr>
              <w:pStyle w:val="ListParagraph"/>
              <w:ind w:left="360"/>
              <w:rPr>
                <w:rFonts w:ascii="Garamond" w:hAnsi="Garamond"/>
                <w:szCs w:val="22"/>
                <w:lang w:val="es-EC"/>
              </w:rPr>
            </w:pPr>
            <w:r w:rsidRPr="00A10498">
              <w:rPr>
                <w:szCs w:val="22"/>
                <w:lang w:val="es-EC"/>
              </w:rPr>
              <w:t xml:space="preserve">En caso afirmativo, describa las actividades de manipulación de semillas: </w:t>
            </w:r>
            <w:r w:rsidRPr="00861917">
              <w:rPr>
                <w:rFonts w:ascii="Garamond" w:hAnsi="Garamond"/>
                <w:szCs w:val="22"/>
              </w:rPr>
              <w:fldChar w:fldCharType="begin">
                <w:ffData>
                  <w:name w:val="Text852"/>
                  <w:enabled/>
                  <w:calcOnExit w:val="0"/>
                  <w:textInput/>
                </w:ffData>
              </w:fldChar>
            </w:r>
            <w:r w:rsidRPr="00A10498">
              <w:rPr>
                <w:rFonts w:ascii="Garamond" w:hAnsi="Garamond"/>
                <w:szCs w:val="22"/>
                <w:lang w:val="es-EC"/>
              </w:rPr>
              <w:instrText xml:space="preserve"> FORMTEXT </w:instrText>
            </w:r>
            <w:r w:rsidRPr="00861917">
              <w:rPr>
                <w:rFonts w:ascii="Garamond" w:hAnsi="Garamond"/>
                <w:szCs w:val="22"/>
              </w:rPr>
            </w:r>
            <w:r w:rsidRPr="00861917">
              <w:rPr>
                <w:rFonts w:ascii="Garamond" w:hAnsi="Garamond"/>
                <w:szCs w:val="22"/>
              </w:rPr>
              <w:fldChar w:fldCharType="separate"/>
            </w:r>
            <w:r w:rsidRPr="00A10498">
              <w:rPr>
                <w:rFonts w:ascii="Garamond" w:hAnsi="Garamond"/>
                <w:lang w:val="es-EC"/>
              </w:rPr>
              <w:t>     </w:t>
            </w:r>
            <w:r w:rsidRPr="00861917">
              <w:rPr>
                <w:rFonts w:ascii="Garamond" w:hAnsi="Garamond"/>
                <w:szCs w:val="22"/>
              </w:rPr>
              <w:fldChar w:fldCharType="end"/>
            </w:r>
          </w:p>
          <w:p w14:paraId="76417BC5" w14:textId="77777777" w:rsidR="003B7FBE" w:rsidRPr="00A10498" w:rsidRDefault="003B7FBE" w:rsidP="003B0139">
            <w:pPr>
              <w:pStyle w:val="ListParagraph"/>
              <w:ind w:left="360"/>
              <w:rPr>
                <w:rFonts w:ascii="Garamond" w:hAnsi="Garamond"/>
                <w:szCs w:val="22"/>
                <w:lang w:val="es-EC"/>
              </w:rPr>
            </w:pPr>
          </w:p>
          <w:p w14:paraId="4A5C8F32" w14:textId="77777777" w:rsidR="003B7FBE" w:rsidRPr="00A10498" w:rsidRDefault="003B7FBE" w:rsidP="004B79A9">
            <w:pPr>
              <w:pStyle w:val="ListParagraph"/>
              <w:ind w:left="360"/>
              <w:rPr>
                <w:szCs w:val="22"/>
                <w:lang w:val="es-EC"/>
              </w:rPr>
            </w:pPr>
          </w:p>
          <w:p w14:paraId="4939FDC2" w14:textId="5B87BC8A" w:rsidR="00F8687E" w:rsidRPr="00A10498" w:rsidRDefault="00F8687E" w:rsidP="00F8687E">
            <w:pPr>
              <w:pStyle w:val="ListParagraph"/>
              <w:numPr>
                <w:ilvl w:val="0"/>
                <w:numId w:val="96"/>
              </w:numPr>
              <w:spacing w:before="80" w:after="40"/>
              <w:ind w:right="-144"/>
              <w:contextualSpacing w:val="0"/>
              <w:rPr>
                <w:szCs w:val="22"/>
                <w:lang w:val="es-EC"/>
              </w:rPr>
            </w:pPr>
            <w:r w:rsidRPr="00A10498">
              <w:rPr>
                <w:szCs w:val="22"/>
                <w:lang w:val="es-EC"/>
              </w:rPr>
              <w:t xml:space="preserve">¿Envía algún cultivo silvestre orgánico a una operación fuera de la granja para su manejo o procesamiento posterior a la cosecha, incluido el secado, el empaque, el etiquetado o el almacenamiento antes de la venta?   </w:t>
            </w:r>
            <w:r w:rsidRPr="003F7DF9">
              <w:rPr>
                <w:szCs w:val="22"/>
              </w:rPr>
              <w:fldChar w:fldCharType="begin">
                <w:ffData>
                  <w:name w:val="Check234"/>
                  <w:enabled/>
                  <w:calcOnExit w:val="0"/>
                  <w:checkBox>
                    <w:sizeAuto/>
                    <w:default w:val="0"/>
                  </w:checkBox>
                </w:ffData>
              </w:fldChar>
            </w:r>
            <w:r w:rsidRPr="00A10498">
              <w:rPr>
                <w:szCs w:val="22"/>
                <w:lang w:val="es-EC"/>
              </w:rPr>
              <w:instrText xml:space="preserve"> FORMCHECKBOX </w:instrText>
            </w:r>
            <w:r w:rsidRPr="003F7DF9">
              <w:rPr>
                <w:szCs w:val="22"/>
              </w:rPr>
            </w:r>
            <w:r w:rsidRPr="003F7DF9">
              <w:rPr>
                <w:szCs w:val="22"/>
              </w:rPr>
              <w:fldChar w:fldCharType="separate"/>
            </w:r>
            <w:r w:rsidRPr="003F7DF9">
              <w:rPr>
                <w:szCs w:val="22"/>
              </w:rPr>
              <w:fldChar w:fldCharType="end"/>
            </w:r>
            <w:r w:rsidRPr="00A10498">
              <w:rPr>
                <w:szCs w:val="22"/>
                <w:lang w:val="es-EC"/>
              </w:rPr>
              <w:t xml:space="preserve"> Sí   </w:t>
            </w:r>
            <w:r w:rsidRPr="003F7DF9">
              <w:rPr>
                <w:szCs w:val="22"/>
              </w:rPr>
              <w:fldChar w:fldCharType="begin">
                <w:ffData>
                  <w:name w:val="Check234"/>
                  <w:enabled/>
                  <w:calcOnExit w:val="0"/>
                  <w:checkBox>
                    <w:sizeAuto/>
                    <w:default w:val="0"/>
                  </w:checkBox>
                </w:ffData>
              </w:fldChar>
            </w:r>
            <w:r w:rsidRPr="00A10498">
              <w:rPr>
                <w:szCs w:val="22"/>
                <w:lang w:val="es-EC"/>
              </w:rPr>
              <w:instrText xml:space="preserve"> FORMCHECKBOX </w:instrText>
            </w:r>
            <w:r w:rsidRPr="003F7DF9">
              <w:rPr>
                <w:szCs w:val="22"/>
              </w:rPr>
            </w:r>
            <w:r w:rsidRPr="003F7DF9">
              <w:rPr>
                <w:szCs w:val="22"/>
              </w:rPr>
              <w:fldChar w:fldCharType="separate"/>
            </w:r>
            <w:r w:rsidRPr="003F7DF9">
              <w:rPr>
                <w:szCs w:val="22"/>
              </w:rPr>
              <w:fldChar w:fldCharType="end"/>
            </w:r>
            <w:r w:rsidRPr="00A10498">
              <w:rPr>
                <w:szCs w:val="22"/>
                <w:lang w:val="es-EC"/>
              </w:rPr>
              <w:t xml:space="preserve"> No</w:t>
            </w:r>
            <w:r w:rsidRPr="00A10498">
              <w:rPr>
                <w:szCs w:val="22"/>
                <w:lang w:val="es-EC"/>
              </w:rPr>
              <w:br/>
              <w:t xml:space="preserve">En caso afirmativo, enumere las instalaciones de manipulación o almacenamiento fuera del sitio en </w:t>
            </w:r>
            <w:r w:rsidRPr="00A10498">
              <w:rPr>
                <w:b/>
                <w:szCs w:val="22"/>
                <w:lang w:val="es-EC"/>
              </w:rPr>
              <w:t>OSP 01:</w:t>
            </w:r>
            <w:r w:rsidRPr="00A10498">
              <w:rPr>
                <w:b/>
                <w:bCs/>
                <w:szCs w:val="22"/>
                <w:lang w:val="es-EC"/>
              </w:rPr>
              <w:t xml:space="preserve"> Aplicación general.</w:t>
            </w:r>
          </w:p>
          <w:p w14:paraId="30371E7C" w14:textId="77777777" w:rsidR="00F8687E" w:rsidRPr="00A10498" w:rsidRDefault="00F8687E" w:rsidP="004B79A9">
            <w:pPr>
              <w:pStyle w:val="ListParagraph"/>
              <w:spacing w:after="120"/>
              <w:ind w:left="360"/>
              <w:contextualSpacing w:val="0"/>
              <w:rPr>
                <w:b/>
                <w:sz w:val="24"/>
                <w:lang w:val="es-EC"/>
              </w:rPr>
            </w:pPr>
          </w:p>
        </w:tc>
      </w:tr>
      <w:tr w:rsidR="00F8687E" w:rsidRPr="00D1177C" w14:paraId="3F795F54" w14:textId="77777777" w:rsidTr="003C4491">
        <w:trPr>
          <w:trHeight w:val="557"/>
          <w:jc w:val="center"/>
        </w:trPr>
        <w:tc>
          <w:tcPr>
            <w:tcW w:w="10811" w:type="dxa"/>
            <w:gridSpan w:val="3"/>
            <w:tcBorders>
              <w:bottom w:val="single" w:sz="4" w:space="0" w:color="auto"/>
            </w:tcBorders>
          </w:tcPr>
          <w:p w14:paraId="41ED0994" w14:textId="01007BFF" w:rsidR="00F8687E" w:rsidRPr="00ED6195" w:rsidRDefault="00F8687E" w:rsidP="00DA04DC">
            <w:pPr>
              <w:pStyle w:val="ListParagraph"/>
              <w:numPr>
                <w:ilvl w:val="0"/>
                <w:numId w:val="78"/>
              </w:numPr>
              <w:spacing w:before="40" w:after="120"/>
              <w:contextualSpacing w:val="0"/>
              <w:rPr>
                <w:b/>
                <w:sz w:val="24"/>
              </w:rPr>
            </w:pPr>
            <w:r w:rsidRPr="008B4A8A">
              <w:rPr>
                <w:b/>
                <w:sz w:val="24"/>
              </w:rPr>
              <w:lastRenderedPageBreak/>
              <w:t>SANEAMIENTO</w:t>
            </w:r>
          </w:p>
          <w:p w14:paraId="1F825F6F" w14:textId="45C80A95" w:rsidR="006F259E" w:rsidRPr="00285523" w:rsidRDefault="006F259E" w:rsidP="002B560E">
            <w:pPr>
              <w:pStyle w:val="ListParagraph"/>
              <w:numPr>
                <w:ilvl w:val="0"/>
                <w:numId w:val="94"/>
              </w:numPr>
              <w:spacing w:after="120"/>
              <w:contextualSpacing w:val="0"/>
              <w:rPr>
                <w:szCs w:val="22"/>
              </w:rPr>
            </w:pPr>
            <w:r w:rsidRPr="00A10498">
              <w:rPr>
                <w:szCs w:val="22"/>
                <w:lang w:val="es-EC"/>
              </w:rPr>
              <w:t xml:space="preserve">¿Utiliza limpiadores y/o desinfectantes en equipos o superficies en contacto con alimentos? </w:t>
            </w:r>
            <w:r w:rsidRPr="00A10498">
              <w:rPr>
                <w:szCs w:val="22"/>
                <w:lang w:val="es-EC"/>
              </w:rPr>
              <w:br/>
            </w:r>
            <w:r w:rsidRPr="006D327F">
              <w:fldChar w:fldCharType="begin">
                <w:ffData>
                  <w:name w:val="Check25"/>
                  <w:enabled/>
                  <w:calcOnExit w:val="0"/>
                  <w:checkBox>
                    <w:sizeAuto/>
                    <w:default w:val="0"/>
                  </w:checkBox>
                </w:ffData>
              </w:fldChar>
            </w:r>
            <w:r w:rsidRPr="00A10498">
              <w:rPr>
                <w:lang w:val="es-EC"/>
              </w:rPr>
              <w:instrText xml:space="preserve"> FORMCHECKBOX </w:instrText>
            </w:r>
            <w:r w:rsidRPr="006D327F">
              <w:fldChar w:fldCharType="separate"/>
            </w:r>
            <w:r w:rsidRPr="006D327F">
              <w:fldChar w:fldCharType="end"/>
            </w:r>
            <w:r w:rsidRPr="00A10498">
              <w:rPr>
                <w:lang w:val="es-EC"/>
              </w:rPr>
              <w:t xml:space="preserve"> Sí. </w:t>
            </w:r>
            <w:r w:rsidRPr="00A10498">
              <w:rPr>
                <w:i/>
                <w:iCs/>
                <w:lang w:val="es-EC"/>
              </w:rPr>
              <w:t xml:space="preserve">Enumere todos los limpiadores/desinfectantes en la tabla a continuación   </w:t>
            </w:r>
            <w:r w:rsidRPr="006D327F">
              <w:fldChar w:fldCharType="begin">
                <w:ffData>
                  <w:name w:val="Check25"/>
                  <w:enabled/>
                  <w:calcOnExit w:val="0"/>
                  <w:checkBox>
                    <w:sizeAuto/>
                    <w:default w:val="0"/>
                  </w:checkBox>
                </w:ffData>
              </w:fldChar>
            </w:r>
            <w:r w:rsidRPr="00A10498">
              <w:rPr>
                <w:lang w:val="es-EC"/>
              </w:rPr>
              <w:instrText xml:space="preserve"> FORMCHECKBOX </w:instrText>
            </w:r>
            <w:r w:rsidRPr="006D327F">
              <w:fldChar w:fldCharType="separate"/>
            </w:r>
            <w:r w:rsidRPr="006D327F">
              <w:fldChar w:fldCharType="end"/>
            </w:r>
            <w:r w:rsidRPr="00A10498">
              <w:rPr>
                <w:lang w:val="es-EC"/>
              </w:rPr>
              <w:t xml:space="preserve"> No. </w:t>
            </w:r>
            <w:r w:rsidRPr="008B4A8A">
              <w:rPr>
                <w:i/>
                <w:iCs/>
              </w:rPr>
              <w:t xml:space="preserve">Vaya a la sección F. </w:t>
            </w:r>
          </w:p>
          <w:tbl>
            <w:tblPr>
              <w:tblStyle w:val="TableGrid"/>
              <w:tblW w:w="0" w:type="auto"/>
              <w:jc w:val="center"/>
              <w:tblLook w:val="04A0" w:firstRow="1" w:lastRow="0" w:firstColumn="1" w:lastColumn="0" w:noHBand="0" w:noVBand="1"/>
            </w:tblPr>
            <w:tblGrid>
              <w:gridCol w:w="2556"/>
              <w:gridCol w:w="2556"/>
              <w:gridCol w:w="2556"/>
              <w:gridCol w:w="2557"/>
            </w:tblGrid>
            <w:tr w:rsidR="00285523" w14:paraId="3933342F" w14:textId="77777777" w:rsidTr="004B79A9">
              <w:trPr>
                <w:jc w:val="center"/>
              </w:trPr>
              <w:tc>
                <w:tcPr>
                  <w:tcW w:w="2556" w:type="dxa"/>
                </w:tcPr>
                <w:p w14:paraId="48E3FFAC" w14:textId="6A0A3F9A" w:rsidR="00285523" w:rsidRDefault="00285523" w:rsidP="00285523">
                  <w:pPr>
                    <w:pStyle w:val="ListParagraph"/>
                    <w:ind w:left="0"/>
                    <w:rPr>
                      <w:szCs w:val="22"/>
                    </w:rPr>
                  </w:pPr>
                  <w:r>
                    <w:rPr>
                      <w:szCs w:val="22"/>
                    </w:rPr>
                    <w:t xml:space="preserve">Tipo de </w:t>
                  </w:r>
                  <w:r w:rsidR="00790103">
                    <w:rPr>
                      <w:szCs w:val="22"/>
                    </w:rPr>
                    <w:t>Insumo</w:t>
                  </w:r>
                </w:p>
              </w:tc>
              <w:tc>
                <w:tcPr>
                  <w:tcW w:w="2556" w:type="dxa"/>
                </w:tcPr>
                <w:p w14:paraId="6DD44951" w14:textId="77777777" w:rsidR="00285523" w:rsidRPr="00A10498" w:rsidRDefault="00285523" w:rsidP="00285523">
                  <w:pPr>
                    <w:pStyle w:val="ListParagraph"/>
                    <w:ind w:left="0"/>
                    <w:rPr>
                      <w:szCs w:val="22"/>
                      <w:lang w:val="es-EC"/>
                    </w:rPr>
                  </w:pPr>
                  <w:r w:rsidRPr="00A10498">
                    <w:rPr>
                      <w:szCs w:val="22"/>
                      <w:lang w:val="es-EC"/>
                    </w:rPr>
                    <w:t>Nombre del producto tal como aparece en la etiqueta</w:t>
                  </w:r>
                </w:p>
              </w:tc>
              <w:tc>
                <w:tcPr>
                  <w:tcW w:w="2556" w:type="dxa"/>
                </w:tcPr>
                <w:p w14:paraId="040D8E7B" w14:textId="77777777" w:rsidR="00285523" w:rsidRDefault="00285523" w:rsidP="00285523">
                  <w:pPr>
                    <w:pStyle w:val="ListParagraph"/>
                    <w:ind w:left="0"/>
                    <w:rPr>
                      <w:szCs w:val="22"/>
                    </w:rPr>
                  </w:pPr>
                  <w:r>
                    <w:rPr>
                      <w:szCs w:val="22"/>
                    </w:rPr>
                    <w:t>Fabricante</w:t>
                  </w:r>
                </w:p>
              </w:tc>
              <w:tc>
                <w:tcPr>
                  <w:tcW w:w="2557" w:type="dxa"/>
                </w:tcPr>
                <w:p w14:paraId="171FC773" w14:textId="77777777" w:rsidR="00285523" w:rsidRDefault="00285523" w:rsidP="00285523">
                  <w:pPr>
                    <w:pStyle w:val="ListParagraph"/>
                    <w:ind w:left="0"/>
                    <w:rPr>
                      <w:szCs w:val="22"/>
                    </w:rPr>
                  </w:pPr>
                  <w:r>
                    <w:rPr>
                      <w:szCs w:val="22"/>
                    </w:rPr>
                    <w:t>Información adicional</w:t>
                  </w:r>
                </w:p>
              </w:tc>
            </w:tr>
            <w:tr w:rsidR="00285523" w:rsidRPr="000D0A7F" w14:paraId="7F627BD2" w14:textId="77777777" w:rsidTr="004B79A9">
              <w:trPr>
                <w:jc w:val="center"/>
              </w:trPr>
              <w:tc>
                <w:tcPr>
                  <w:tcW w:w="2556" w:type="dxa"/>
                  <w:vMerge w:val="restart"/>
                </w:tcPr>
                <w:p w14:paraId="7C65CBC2" w14:textId="77777777" w:rsidR="00285523" w:rsidRPr="00A10498" w:rsidRDefault="00285523" w:rsidP="00285523">
                  <w:pPr>
                    <w:pStyle w:val="ListParagraph"/>
                    <w:ind w:left="0"/>
                    <w:rPr>
                      <w:szCs w:val="22"/>
                      <w:lang w:val="es-EC"/>
                    </w:rPr>
                  </w:pPr>
                  <w:r w:rsidRPr="00A10498">
                    <w:rPr>
                      <w:szCs w:val="22"/>
                      <w:lang w:val="es-EC"/>
                    </w:rPr>
                    <w:t>Limpiadores y desinfectantes para equipos y superficies en contacto con alimentos</w:t>
                  </w:r>
                </w:p>
              </w:tc>
              <w:tc>
                <w:tcPr>
                  <w:tcW w:w="2556" w:type="dxa"/>
                </w:tcPr>
                <w:p w14:paraId="6846C5C3" w14:textId="77777777" w:rsidR="00285523" w:rsidRDefault="00285523" w:rsidP="00285523">
                  <w:pPr>
                    <w:pStyle w:val="ListParagraph"/>
                    <w:ind w:left="0"/>
                    <w:rPr>
                      <w:szCs w:val="22"/>
                    </w:rPr>
                  </w:pPr>
                  <w:r w:rsidRPr="00BE58C5">
                    <w:rPr>
                      <w:rFonts w:ascii="Garamond" w:hAnsi="Garamond"/>
                      <w:szCs w:val="22"/>
                    </w:rPr>
                    <w:fldChar w:fldCharType="begin">
                      <w:ffData>
                        <w:name w:val="Text852"/>
                        <w:enabled/>
                        <w:calcOnExit w:val="0"/>
                        <w:textInput/>
                      </w:ffData>
                    </w:fldChar>
                  </w:r>
                  <w:r w:rsidRPr="00BE58C5">
                    <w:rPr>
                      <w:rFonts w:ascii="Garamond" w:hAnsi="Garamond"/>
                      <w:szCs w:val="22"/>
                    </w:rPr>
                    <w:instrText xml:space="preserve"> FORMTEXT </w:instrText>
                  </w:r>
                  <w:r w:rsidRPr="00BE58C5">
                    <w:rPr>
                      <w:rFonts w:ascii="Garamond" w:hAnsi="Garamond"/>
                      <w:szCs w:val="22"/>
                    </w:rPr>
                  </w:r>
                  <w:r w:rsidRPr="00BE58C5">
                    <w:rPr>
                      <w:rFonts w:ascii="Garamond" w:hAnsi="Garamond"/>
                      <w:szCs w:val="22"/>
                    </w:rPr>
                    <w:fldChar w:fldCharType="separate"/>
                  </w:r>
                  <w:r w:rsidRPr="00BE58C5">
                    <w:t> </w:t>
                  </w:r>
                  <w:r w:rsidRPr="00BE58C5">
                    <w:t> </w:t>
                  </w:r>
                  <w:r w:rsidRPr="00BE58C5">
                    <w:t> </w:t>
                  </w:r>
                  <w:r w:rsidRPr="00BE58C5">
                    <w:t> </w:t>
                  </w:r>
                  <w:r w:rsidRPr="00BE58C5">
                    <w:t> </w:t>
                  </w:r>
                  <w:r w:rsidRPr="00BE58C5">
                    <w:rPr>
                      <w:rFonts w:ascii="Garamond" w:hAnsi="Garamond"/>
                      <w:szCs w:val="22"/>
                    </w:rPr>
                    <w:fldChar w:fldCharType="end"/>
                  </w:r>
                </w:p>
              </w:tc>
              <w:tc>
                <w:tcPr>
                  <w:tcW w:w="2556" w:type="dxa"/>
                </w:tcPr>
                <w:p w14:paraId="7E1DC671" w14:textId="77777777" w:rsidR="00285523" w:rsidRDefault="00285523" w:rsidP="00285523">
                  <w:pPr>
                    <w:pStyle w:val="ListParagraph"/>
                    <w:ind w:left="0"/>
                    <w:rPr>
                      <w:szCs w:val="22"/>
                    </w:rPr>
                  </w:pPr>
                  <w:r w:rsidRPr="00164A2D">
                    <w:rPr>
                      <w:rFonts w:ascii="Garamond" w:hAnsi="Garamond"/>
                      <w:szCs w:val="22"/>
                    </w:rPr>
                    <w:fldChar w:fldCharType="begin">
                      <w:ffData>
                        <w:name w:val="Text852"/>
                        <w:enabled/>
                        <w:calcOnExit w:val="0"/>
                        <w:textInput/>
                      </w:ffData>
                    </w:fldChar>
                  </w:r>
                  <w:r w:rsidRPr="00164A2D">
                    <w:rPr>
                      <w:rFonts w:ascii="Garamond" w:hAnsi="Garamond"/>
                      <w:szCs w:val="22"/>
                    </w:rPr>
                    <w:instrText xml:space="preserve"> FORMTEXT </w:instrText>
                  </w:r>
                  <w:r w:rsidRPr="00164A2D">
                    <w:rPr>
                      <w:rFonts w:ascii="Garamond" w:hAnsi="Garamond"/>
                      <w:szCs w:val="22"/>
                    </w:rPr>
                  </w:r>
                  <w:r w:rsidRPr="00164A2D">
                    <w:rPr>
                      <w:rFonts w:ascii="Garamond" w:hAnsi="Garamond"/>
                      <w:szCs w:val="22"/>
                    </w:rPr>
                    <w:fldChar w:fldCharType="separate"/>
                  </w:r>
                  <w:r w:rsidRPr="00164A2D">
                    <w:t> </w:t>
                  </w:r>
                  <w:r w:rsidRPr="00164A2D">
                    <w:t> </w:t>
                  </w:r>
                  <w:r w:rsidRPr="00164A2D">
                    <w:t> </w:t>
                  </w:r>
                  <w:r w:rsidRPr="00164A2D">
                    <w:t> </w:t>
                  </w:r>
                  <w:r w:rsidRPr="00164A2D">
                    <w:t> </w:t>
                  </w:r>
                  <w:r w:rsidRPr="00164A2D">
                    <w:rPr>
                      <w:rFonts w:ascii="Garamond" w:hAnsi="Garamond"/>
                      <w:szCs w:val="22"/>
                    </w:rPr>
                    <w:fldChar w:fldCharType="end"/>
                  </w:r>
                </w:p>
              </w:tc>
              <w:tc>
                <w:tcPr>
                  <w:tcW w:w="2557" w:type="dxa"/>
                </w:tcPr>
                <w:p w14:paraId="5752DFE0" w14:textId="77777777" w:rsidR="00285523" w:rsidRPr="00A10498" w:rsidRDefault="00285523" w:rsidP="00285523">
                  <w:pPr>
                    <w:rPr>
                      <w:rFonts w:ascii="Garamond" w:hAnsi="Garamond"/>
                      <w:szCs w:val="22"/>
                      <w:lang w:val="es-EC"/>
                    </w:rPr>
                  </w:pPr>
                  <w:r w:rsidRPr="00A10498">
                    <w:rPr>
                      <w:szCs w:val="22"/>
                      <w:lang w:val="es-EC"/>
                    </w:rPr>
                    <w:t xml:space="preserve">¿Qué equipo? </w:t>
                  </w:r>
                  <w:r w:rsidRPr="00D1433C">
                    <w:rPr>
                      <w:rFonts w:ascii="Garamond" w:hAnsi="Garamond"/>
                      <w:szCs w:val="22"/>
                    </w:rPr>
                    <w:fldChar w:fldCharType="begin">
                      <w:ffData>
                        <w:name w:val="Text852"/>
                        <w:enabled/>
                        <w:calcOnExit w:val="0"/>
                        <w:textInput/>
                      </w:ffData>
                    </w:fldChar>
                  </w:r>
                  <w:r w:rsidRPr="00A10498">
                    <w:rPr>
                      <w:rFonts w:ascii="Garamond" w:hAnsi="Garamond"/>
                      <w:szCs w:val="22"/>
                      <w:lang w:val="es-EC"/>
                    </w:rPr>
                    <w:instrText xml:space="preserve"> FORMTEXT </w:instrText>
                  </w:r>
                  <w:r w:rsidRPr="00D1433C">
                    <w:rPr>
                      <w:rFonts w:ascii="Garamond" w:hAnsi="Garamond"/>
                      <w:szCs w:val="22"/>
                    </w:rPr>
                  </w:r>
                  <w:r w:rsidRPr="00D1433C">
                    <w:rPr>
                      <w:rFonts w:ascii="Garamond" w:hAnsi="Garamond"/>
                      <w:szCs w:val="22"/>
                    </w:rPr>
                    <w:fldChar w:fldCharType="separate"/>
                  </w:r>
                  <w:r w:rsidRPr="00A10498">
                    <w:rPr>
                      <w:lang w:val="es-EC"/>
                    </w:rPr>
                    <w:t>     </w:t>
                  </w:r>
                  <w:r w:rsidRPr="00D1433C">
                    <w:rPr>
                      <w:rFonts w:ascii="Garamond" w:hAnsi="Garamond"/>
                      <w:szCs w:val="22"/>
                    </w:rPr>
                    <w:fldChar w:fldCharType="end"/>
                  </w:r>
                </w:p>
                <w:p w14:paraId="216373E9" w14:textId="2636E551" w:rsidR="00285523" w:rsidRPr="00A10498" w:rsidRDefault="00285523" w:rsidP="00285523">
                  <w:pPr>
                    <w:pStyle w:val="ListParagraph"/>
                    <w:ind w:left="0"/>
                    <w:rPr>
                      <w:szCs w:val="22"/>
                      <w:lang w:val="es-EC"/>
                    </w:rPr>
                  </w:pPr>
                  <w:r w:rsidRPr="00A10498">
                    <w:rPr>
                      <w:szCs w:val="22"/>
                      <w:lang w:val="es-EC"/>
                    </w:rPr>
                    <w:t xml:space="preserve">¿Enjuaga? </w:t>
                  </w:r>
                  <w:r w:rsidRPr="006D327F">
                    <w:fldChar w:fldCharType="begin">
                      <w:ffData>
                        <w:name w:val="Check25"/>
                        <w:enabled/>
                        <w:calcOnExit w:val="0"/>
                        <w:checkBox>
                          <w:sizeAuto/>
                          <w:default w:val="0"/>
                        </w:checkBox>
                      </w:ffData>
                    </w:fldChar>
                  </w:r>
                  <w:r w:rsidRPr="00A10498">
                    <w:rPr>
                      <w:lang w:val="es-EC"/>
                    </w:rPr>
                    <w:instrText xml:space="preserve"> FORMCHECKBOX </w:instrText>
                  </w:r>
                  <w:r w:rsidRPr="006D327F">
                    <w:fldChar w:fldCharType="separate"/>
                  </w:r>
                  <w:r w:rsidRPr="006D327F">
                    <w:fldChar w:fldCharType="end"/>
                  </w:r>
                  <w:r w:rsidRPr="00A10498">
                    <w:rPr>
                      <w:lang w:val="es-EC"/>
                    </w:rPr>
                    <w:t xml:space="preserve"> Sí   </w:t>
                  </w:r>
                  <w:r w:rsidRPr="006D327F">
                    <w:fldChar w:fldCharType="begin">
                      <w:ffData>
                        <w:name w:val="Check25"/>
                        <w:enabled/>
                        <w:calcOnExit w:val="0"/>
                        <w:checkBox>
                          <w:sizeAuto/>
                          <w:default w:val="0"/>
                        </w:checkBox>
                      </w:ffData>
                    </w:fldChar>
                  </w:r>
                  <w:r w:rsidRPr="00A10498">
                    <w:rPr>
                      <w:lang w:val="es-EC"/>
                    </w:rPr>
                    <w:instrText xml:space="preserve"> FORMCHECKBOX </w:instrText>
                  </w:r>
                  <w:r w:rsidRPr="006D327F">
                    <w:fldChar w:fldCharType="separate"/>
                  </w:r>
                  <w:r w:rsidRPr="006D327F">
                    <w:fldChar w:fldCharType="end"/>
                  </w:r>
                  <w:r w:rsidRPr="00A10498">
                    <w:rPr>
                      <w:lang w:val="es-EC"/>
                    </w:rPr>
                    <w:t xml:space="preserve"> No</w:t>
                  </w:r>
                </w:p>
              </w:tc>
            </w:tr>
            <w:tr w:rsidR="008B6887" w:rsidRPr="000D0A7F" w14:paraId="1921E6F3" w14:textId="77777777" w:rsidTr="004B79A9">
              <w:trPr>
                <w:jc w:val="center"/>
              </w:trPr>
              <w:tc>
                <w:tcPr>
                  <w:tcW w:w="2556" w:type="dxa"/>
                  <w:vMerge/>
                </w:tcPr>
                <w:p w14:paraId="003520C1" w14:textId="77777777" w:rsidR="008B6887" w:rsidRPr="00A10498" w:rsidRDefault="008B6887" w:rsidP="008B6887">
                  <w:pPr>
                    <w:pStyle w:val="ListParagraph"/>
                    <w:ind w:left="0"/>
                    <w:rPr>
                      <w:szCs w:val="22"/>
                      <w:lang w:val="es-EC"/>
                    </w:rPr>
                  </w:pPr>
                </w:p>
              </w:tc>
              <w:tc>
                <w:tcPr>
                  <w:tcW w:w="2556" w:type="dxa"/>
                </w:tcPr>
                <w:p w14:paraId="11362A2A" w14:textId="77777777" w:rsidR="008B6887" w:rsidRDefault="008B6887" w:rsidP="008B6887">
                  <w:pPr>
                    <w:pStyle w:val="ListParagraph"/>
                    <w:ind w:left="0"/>
                    <w:rPr>
                      <w:szCs w:val="22"/>
                    </w:rPr>
                  </w:pPr>
                  <w:r w:rsidRPr="00BE58C5">
                    <w:rPr>
                      <w:rFonts w:ascii="Garamond" w:hAnsi="Garamond"/>
                      <w:szCs w:val="22"/>
                    </w:rPr>
                    <w:fldChar w:fldCharType="begin">
                      <w:ffData>
                        <w:name w:val="Text852"/>
                        <w:enabled/>
                        <w:calcOnExit w:val="0"/>
                        <w:textInput/>
                      </w:ffData>
                    </w:fldChar>
                  </w:r>
                  <w:r w:rsidRPr="00BE58C5">
                    <w:rPr>
                      <w:rFonts w:ascii="Garamond" w:hAnsi="Garamond"/>
                      <w:szCs w:val="22"/>
                    </w:rPr>
                    <w:instrText xml:space="preserve"> FORMTEXT </w:instrText>
                  </w:r>
                  <w:r w:rsidRPr="00BE58C5">
                    <w:rPr>
                      <w:rFonts w:ascii="Garamond" w:hAnsi="Garamond"/>
                      <w:szCs w:val="22"/>
                    </w:rPr>
                  </w:r>
                  <w:r w:rsidRPr="00BE58C5">
                    <w:rPr>
                      <w:rFonts w:ascii="Garamond" w:hAnsi="Garamond"/>
                      <w:szCs w:val="22"/>
                    </w:rPr>
                    <w:fldChar w:fldCharType="separate"/>
                  </w:r>
                  <w:r w:rsidRPr="00BE58C5">
                    <w:t> </w:t>
                  </w:r>
                  <w:r w:rsidRPr="00BE58C5">
                    <w:t> </w:t>
                  </w:r>
                  <w:r w:rsidRPr="00BE58C5">
                    <w:t> </w:t>
                  </w:r>
                  <w:r w:rsidRPr="00BE58C5">
                    <w:t> </w:t>
                  </w:r>
                  <w:r w:rsidRPr="00BE58C5">
                    <w:t> </w:t>
                  </w:r>
                  <w:r w:rsidRPr="00BE58C5">
                    <w:rPr>
                      <w:rFonts w:ascii="Garamond" w:hAnsi="Garamond"/>
                      <w:szCs w:val="22"/>
                    </w:rPr>
                    <w:fldChar w:fldCharType="end"/>
                  </w:r>
                </w:p>
              </w:tc>
              <w:tc>
                <w:tcPr>
                  <w:tcW w:w="2556" w:type="dxa"/>
                </w:tcPr>
                <w:p w14:paraId="65FC3A84" w14:textId="77777777" w:rsidR="008B6887" w:rsidRDefault="008B6887" w:rsidP="008B6887">
                  <w:pPr>
                    <w:pStyle w:val="ListParagraph"/>
                    <w:ind w:left="0"/>
                    <w:rPr>
                      <w:szCs w:val="22"/>
                    </w:rPr>
                  </w:pPr>
                  <w:r w:rsidRPr="00164A2D">
                    <w:rPr>
                      <w:rFonts w:ascii="Garamond" w:hAnsi="Garamond"/>
                      <w:szCs w:val="22"/>
                    </w:rPr>
                    <w:fldChar w:fldCharType="begin">
                      <w:ffData>
                        <w:name w:val="Text852"/>
                        <w:enabled/>
                        <w:calcOnExit w:val="0"/>
                        <w:textInput/>
                      </w:ffData>
                    </w:fldChar>
                  </w:r>
                  <w:r w:rsidRPr="00164A2D">
                    <w:rPr>
                      <w:rFonts w:ascii="Garamond" w:hAnsi="Garamond"/>
                      <w:szCs w:val="22"/>
                    </w:rPr>
                    <w:instrText xml:space="preserve"> FORMTEXT </w:instrText>
                  </w:r>
                  <w:r w:rsidRPr="00164A2D">
                    <w:rPr>
                      <w:rFonts w:ascii="Garamond" w:hAnsi="Garamond"/>
                      <w:szCs w:val="22"/>
                    </w:rPr>
                  </w:r>
                  <w:r w:rsidRPr="00164A2D">
                    <w:rPr>
                      <w:rFonts w:ascii="Garamond" w:hAnsi="Garamond"/>
                      <w:szCs w:val="22"/>
                    </w:rPr>
                    <w:fldChar w:fldCharType="separate"/>
                  </w:r>
                  <w:r w:rsidRPr="00164A2D">
                    <w:t> </w:t>
                  </w:r>
                  <w:r w:rsidRPr="00164A2D">
                    <w:t> </w:t>
                  </w:r>
                  <w:r w:rsidRPr="00164A2D">
                    <w:t> </w:t>
                  </w:r>
                  <w:r w:rsidRPr="00164A2D">
                    <w:t> </w:t>
                  </w:r>
                  <w:r w:rsidRPr="00164A2D">
                    <w:t> </w:t>
                  </w:r>
                  <w:r w:rsidRPr="00164A2D">
                    <w:rPr>
                      <w:rFonts w:ascii="Garamond" w:hAnsi="Garamond"/>
                      <w:szCs w:val="22"/>
                    </w:rPr>
                    <w:fldChar w:fldCharType="end"/>
                  </w:r>
                </w:p>
              </w:tc>
              <w:tc>
                <w:tcPr>
                  <w:tcW w:w="2557" w:type="dxa"/>
                </w:tcPr>
                <w:p w14:paraId="4C80D83C" w14:textId="77777777" w:rsidR="008B6887" w:rsidRPr="00A31279" w:rsidRDefault="008B6887" w:rsidP="008B6887">
                  <w:pPr>
                    <w:rPr>
                      <w:rFonts w:ascii="Garamond" w:hAnsi="Garamond"/>
                      <w:szCs w:val="22"/>
                      <w:lang w:val="es-EC"/>
                    </w:rPr>
                  </w:pPr>
                  <w:r w:rsidRPr="00A31279">
                    <w:rPr>
                      <w:szCs w:val="22"/>
                      <w:lang w:val="es-EC"/>
                    </w:rPr>
                    <w:t xml:space="preserve">¿Qué equipo? </w:t>
                  </w:r>
                  <w:r w:rsidRPr="00D1433C">
                    <w:rPr>
                      <w:rFonts w:ascii="Garamond" w:hAnsi="Garamond"/>
                      <w:szCs w:val="22"/>
                    </w:rPr>
                    <w:fldChar w:fldCharType="begin">
                      <w:ffData>
                        <w:name w:val="Text852"/>
                        <w:enabled/>
                        <w:calcOnExit w:val="0"/>
                        <w:textInput/>
                      </w:ffData>
                    </w:fldChar>
                  </w:r>
                  <w:r w:rsidRPr="00A31279">
                    <w:rPr>
                      <w:rFonts w:ascii="Garamond" w:hAnsi="Garamond"/>
                      <w:szCs w:val="22"/>
                      <w:lang w:val="es-EC"/>
                    </w:rPr>
                    <w:instrText xml:space="preserve"> FORMTEXT </w:instrText>
                  </w:r>
                  <w:r w:rsidRPr="00D1433C">
                    <w:rPr>
                      <w:rFonts w:ascii="Garamond" w:hAnsi="Garamond"/>
                      <w:szCs w:val="22"/>
                    </w:rPr>
                  </w:r>
                  <w:r w:rsidRPr="00D1433C">
                    <w:rPr>
                      <w:rFonts w:ascii="Garamond" w:hAnsi="Garamond"/>
                      <w:szCs w:val="22"/>
                    </w:rPr>
                    <w:fldChar w:fldCharType="separate"/>
                  </w:r>
                  <w:r w:rsidRPr="00A31279">
                    <w:rPr>
                      <w:lang w:val="es-EC"/>
                    </w:rPr>
                    <w:t>     </w:t>
                  </w:r>
                  <w:r w:rsidRPr="00D1433C">
                    <w:rPr>
                      <w:rFonts w:ascii="Garamond" w:hAnsi="Garamond"/>
                      <w:szCs w:val="22"/>
                    </w:rPr>
                    <w:fldChar w:fldCharType="end"/>
                  </w:r>
                </w:p>
                <w:p w14:paraId="5E4506C7" w14:textId="75013EDD" w:rsidR="008B6887" w:rsidRPr="00A10498" w:rsidRDefault="008B6887" w:rsidP="008B6887">
                  <w:pPr>
                    <w:pStyle w:val="ListParagraph"/>
                    <w:ind w:left="0"/>
                    <w:rPr>
                      <w:rFonts w:ascii="Garamond" w:hAnsi="Garamond"/>
                      <w:szCs w:val="22"/>
                      <w:lang w:val="es-EC"/>
                    </w:rPr>
                  </w:pPr>
                  <w:r w:rsidRPr="00A31279">
                    <w:rPr>
                      <w:szCs w:val="22"/>
                      <w:lang w:val="es-EC"/>
                    </w:rPr>
                    <w:t xml:space="preserve">¿Enjuaga? </w:t>
                  </w:r>
                  <w:r w:rsidRPr="006D327F">
                    <w:fldChar w:fldCharType="begin">
                      <w:ffData>
                        <w:name w:val="Check25"/>
                        <w:enabled/>
                        <w:calcOnExit w:val="0"/>
                        <w:checkBox>
                          <w:sizeAuto/>
                          <w:default w:val="0"/>
                        </w:checkBox>
                      </w:ffData>
                    </w:fldChar>
                  </w:r>
                  <w:r w:rsidRPr="00A31279">
                    <w:rPr>
                      <w:lang w:val="es-EC"/>
                    </w:rPr>
                    <w:instrText xml:space="preserve"> FORMCHECKBOX </w:instrText>
                  </w:r>
                  <w:r w:rsidRPr="006D327F">
                    <w:fldChar w:fldCharType="separate"/>
                  </w:r>
                  <w:r w:rsidRPr="006D327F">
                    <w:fldChar w:fldCharType="end"/>
                  </w:r>
                  <w:r w:rsidRPr="00A31279">
                    <w:rPr>
                      <w:lang w:val="es-EC"/>
                    </w:rPr>
                    <w:t xml:space="preserve"> Sí   </w:t>
                  </w:r>
                  <w:r w:rsidRPr="006D327F">
                    <w:fldChar w:fldCharType="begin">
                      <w:ffData>
                        <w:name w:val="Check25"/>
                        <w:enabled/>
                        <w:calcOnExit w:val="0"/>
                        <w:checkBox>
                          <w:sizeAuto/>
                          <w:default w:val="0"/>
                        </w:checkBox>
                      </w:ffData>
                    </w:fldChar>
                  </w:r>
                  <w:r w:rsidRPr="00A31279">
                    <w:rPr>
                      <w:lang w:val="es-EC"/>
                    </w:rPr>
                    <w:instrText xml:space="preserve"> FORMCHECKBOX </w:instrText>
                  </w:r>
                  <w:r w:rsidRPr="006D327F">
                    <w:fldChar w:fldCharType="separate"/>
                  </w:r>
                  <w:r w:rsidRPr="006D327F">
                    <w:fldChar w:fldCharType="end"/>
                  </w:r>
                  <w:r w:rsidRPr="00A31279">
                    <w:rPr>
                      <w:lang w:val="es-EC"/>
                    </w:rPr>
                    <w:t xml:space="preserve"> No</w:t>
                  </w:r>
                </w:p>
              </w:tc>
            </w:tr>
            <w:tr w:rsidR="008B6887" w:rsidRPr="000D0A7F" w14:paraId="43E34FFA" w14:textId="77777777" w:rsidTr="004B79A9">
              <w:trPr>
                <w:jc w:val="center"/>
              </w:trPr>
              <w:tc>
                <w:tcPr>
                  <w:tcW w:w="2556" w:type="dxa"/>
                  <w:vMerge/>
                </w:tcPr>
                <w:p w14:paraId="44A5A5E9" w14:textId="77777777" w:rsidR="008B6887" w:rsidRPr="00A10498" w:rsidRDefault="008B6887" w:rsidP="008B6887">
                  <w:pPr>
                    <w:pStyle w:val="ListParagraph"/>
                    <w:ind w:left="0"/>
                    <w:rPr>
                      <w:szCs w:val="22"/>
                      <w:lang w:val="es-EC"/>
                    </w:rPr>
                  </w:pPr>
                </w:p>
              </w:tc>
              <w:tc>
                <w:tcPr>
                  <w:tcW w:w="2556" w:type="dxa"/>
                </w:tcPr>
                <w:p w14:paraId="21DAA6E0" w14:textId="77777777" w:rsidR="008B6887" w:rsidRDefault="008B6887" w:rsidP="008B6887">
                  <w:pPr>
                    <w:pStyle w:val="ListParagraph"/>
                    <w:ind w:left="0"/>
                    <w:rPr>
                      <w:szCs w:val="22"/>
                    </w:rPr>
                  </w:pPr>
                  <w:r w:rsidRPr="00BE58C5">
                    <w:rPr>
                      <w:rFonts w:ascii="Garamond" w:hAnsi="Garamond"/>
                      <w:szCs w:val="22"/>
                    </w:rPr>
                    <w:fldChar w:fldCharType="begin">
                      <w:ffData>
                        <w:name w:val="Text852"/>
                        <w:enabled/>
                        <w:calcOnExit w:val="0"/>
                        <w:textInput/>
                      </w:ffData>
                    </w:fldChar>
                  </w:r>
                  <w:r w:rsidRPr="00BE58C5">
                    <w:rPr>
                      <w:rFonts w:ascii="Garamond" w:hAnsi="Garamond"/>
                      <w:szCs w:val="22"/>
                    </w:rPr>
                    <w:instrText xml:space="preserve"> FORMTEXT </w:instrText>
                  </w:r>
                  <w:r w:rsidRPr="00BE58C5">
                    <w:rPr>
                      <w:rFonts w:ascii="Garamond" w:hAnsi="Garamond"/>
                      <w:szCs w:val="22"/>
                    </w:rPr>
                  </w:r>
                  <w:r w:rsidRPr="00BE58C5">
                    <w:rPr>
                      <w:rFonts w:ascii="Garamond" w:hAnsi="Garamond"/>
                      <w:szCs w:val="22"/>
                    </w:rPr>
                    <w:fldChar w:fldCharType="separate"/>
                  </w:r>
                  <w:r w:rsidRPr="00BE58C5">
                    <w:t> </w:t>
                  </w:r>
                  <w:r w:rsidRPr="00BE58C5">
                    <w:t> </w:t>
                  </w:r>
                  <w:r w:rsidRPr="00BE58C5">
                    <w:t> </w:t>
                  </w:r>
                  <w:r w:rsidRPr="00BE58C5">
                    <w:t> </w:t>
                  </w:r>
                  <w:r w:rsidRPr="00BE58C5">
                    <w:t> </w:t>
                  </w:r>
                  <w:r w:rsidRPr="00BE58C5">
                    <w:rPr>
                      <w:rFonts w:ascii="Garamond" w:hAnsi="Garamond"/>
                      <w:szCs w:val="22"/>
                    </w:rPr>
                    <w:fldChar w:fldCharType="end"/>
                  </w:r>
                </w:p>
              </w:tc>
              <w:tc>
                <w:tcPr>
                  <w:tcW w:w="2556" w:type="dxa"/>
                </w:tcPr>
                <w:p w14:paraId="5C40A0F0" w14:textId="77777777" w:rsidR="008B6887" w:rsidRDefault="008B6887" w:rsidP="008B6887">
                  <w:pPr>
                    <w:pStyle w:val="ListParagraph"/>
                    <w:ind w:left="0"/>
                    <w:rPr>
                      <w:szCs w:val="22"/>
                    </w:rPr>
                  </w:pPr>
                  <w:r w:rsidRPr="00164A2D">
                    <w:rPr>
                      <w:rFonts w:ascii="Garamond" w:hAnsi="Garamond"/>
                      <w:szCs w:val="22"/>
                    </w:rPr>
                    <w:fldChar w:fldCharType="begin">
                      <w:ffData>
                        <w:name w:val="Text852"/>
                        <w:enabled/>
                        <w:calcOnExit w:val="0"/>
                        <w:textInput/>
                      </w:ffData>
                    </w:fldChar>
                  </w:r>
                  <w:r w:rsidRPr="00164A2D">
                    <w:rPr>
                      <w:rFonts w:ascii="Garamond" w:hAnsi="Garamond"/>
                      <w:szCs w:val="22"/>
                    </w:rPr>
                    <w:instrText xml:space="preserve"> FORMTEXT </w:instrText>
                  </w:r>
                  <w:r w:rsidRPr="00164A2D">
                    <w:rPr>
                      <w:rFonts w:ascii="Garamond" w:hAnsi="Garamond"/>
                      <w:szCs w:val="22"/>
                    </w:rPr>
                  </w:r>
                  <w:r w:rsidRPr="00164A2D">
                    <w:rPr>
                      <w:rFonts w:ascii="Garamond" w:hAnsi="Garamond"/>
                      <w:szCs w:val="22"/>
                    </w:rPr>
                    <w:fldChar w:fldCharType="separate"/>
                  </w:r>
                  <w:r w:rsidRPr="00164A2D">
                    <w:t> </w:t>
                  </w:r>
                  <w:r w:rsidRPr="00164A2D">
                    <w:t> </w:t>
                  </w:r>
                  <w:r w:rsidRPr="00164A2D">
                    <w:t> </w:t>
                  </w:r>
                  <w:r w:rsidRPr="00164A2D">
                    <w:t> </w:t>
                  </w:r>
                  <w:r w:rsidRPr="00164A2D">
                    <w:t> </w:t>
                  </w:r>
                  <w:r w:rsidRPr="00164A2D">
                    <w:rPr>
                      <w:rFonts w:ascii="Garamond" w:hAnsi="Garamond"/>
                      <w:szCs w:val="22"/>
                    </w:rPr>
                    <w:fldChar w:fldCharType="end"/>
                  </w:r>
                </w:p>
              </w:tc>
              <w:tc>
                <w:tcPr>
                  <w:tcW w:w="2557" w:type="dxa"/>
                </w:tcPr>
                <w:p w14:paraId="5EA91948" w14:textId="77777777" w:rsidR="008B6887" w:rsidRPr="00A31279" w:rsidRDefault="008B6887" w:rsidP="008B6887">
                  <w:pPr>
                    <w:rPr>
                      <w:rFonts w:ascii="Garamond" w:hAnsi="Garamond"/>
                      <w:szCs w:val="22"/>
                      <w:lang w:val="es-EC"/>
                    </w:rPr>
                  </w:pPr>
                  <w:r w:rsidRPr="00A31279">
                    <w:rPr>
                      <w:szCs w:val="22"/>
                      <w:lang w:val="es-EC"/>
                    </w:rPr>
                    <w:t xml:space="preserve">¿Qué equipo? </w:t>
                  </w:r>
                  <w:r w:rsidRPr="00D1433C">
                    <w:rPr>
                      <w:rFonts w:ascii="Garamond" w:hAnsi="Garamond"/>
                      <w:szCs w:val="22"/>
                    </w:rPr>
                    <w:fldChar w:fldCharType="begin">
                      <w:ffData>
                        <w:name w:val="Text852"/>
                        <w:enabled/>
                        <w:calcOnExit w:val="0"/>
                        <w:textInput/>
                      </w:ffData>
                    </w:fldChar>
                  </w:r>
                  <w:r w:rsidRPr="00A31279">
                    <w:rPr>
                      <w:rFonts w:ascii="Garamond" w:hAnsi="Garamond"/>
                      <w:szCs w:val="22"/>
                      <w:lang w:val="es-EC"/>
                    </w:rPr>
                    <w:instrText xml:space="preserve"> FORMTEXT </w:instrText>
                  </w:r>
                  <w:r w:rsidRPr="00D1433C">
                    <w:rPr>
                      <w:rFonts w:ascii="Garamond" w:hAnsi="Garamond"/>
                      <w:szCs w:val="22"/>
                    </w:rPr>
                  </w:r>
                  <w:r w:rsidRPr="00D1433C">
                    <w:rPr>
                      <w:rFonts w:ascii="Garamond" w:hAnsi="Garamond"/>
                      <w:szCs w:val="22"/>
                    </w:rPr>
                    <w:fldChar w:fldCharType="separate"/>
                  </w:r>
                  <w:r w:rsidRPr="00A31279">
                    <w:rPr>
                      <w:lang w:val="es-EC"/>
                    </w:rPr>
                    <w:t>     </w:t>
                  </w:r>
                  <w:r w:rsidRPr="00D1433C">
                    <w:rPr>
                      <w:rFonts w:ascii="Garamond" w:hAnsi="Garamond"/>
                      <w:szCs w:val="22"/>
                    </w:rPr>
                    <w:fldChar w:fldCharType="end"/>
                  </w:r>
                </w:p>
                <w:p w14:paraId="3F4E8F7C" w14:textId="6B95DA82" w:rsidR="008B6887" w:rsidRPr="00A10498" w:rsidRDefault="008B6887" w:rsidP="008B6887">
                  <w:pPr>
                    <w:pStyle w:val="ListParagraph"/>
                    <w:ind w:left="0"/>
                    <w:rPr>
                      <w:szCs w:val="22"/>
                      <w:lang w:val="es-EC"/>
                    </w:rPr>
                  </w:pPr>
                  <w:r w:rsidRPr="00A31279">
                    <w:rPr>
                      <w:szCs w:val="22"/>
                      <w:lang w:val="es-EC"/>
                    </w:rPr>
                    <w:t xml:space="preserve">¿Enjuaga? </w:t>
                  </w:r>
                  <w:r w:rsidRPr="006D327F">
                    <w:fldChar w:fldCharType="begin">
                      <w:ffData>
                        <w:name w:val="Check25"/>
                        <w:enabled/>
                        <w:calcOnExit w:val="0"/>
                        <w:checkBox>
                          <w:sizeAuto/>
                          <w:default w:val="0"/>
                        </w:checkBox>
                      </w:ffData>
                    </w:fldChar>
                  </w:r>
                  <w:r w:rsidRPr="00A31279">
                    <w:rPr>
                      <w:lang w:val="es-EC"/>
                    </w:rPr>
                    <w:instrText xml:space="preserve"> FORMCHECKBOX </w:instrText>
                  </w:r>
                  <w:r w:rsidRPr="006D327F">
                    <w:fldChar w:fldCharType="separate"/>
                  </w:r>
                  <w:r w:rsidRPr="006D327F">
                    <w:fldChar w:fldCharType="end"/>
                  </w:r>
                  <w:r w:rsidRPr="00A31279">
                    <w:rPr>
                      <w:lang w:val="es-EC"/>
                    </w:rPr>
                    <w:t xml:space="preserve"> Sí   </w:t>
                  </w:r>
                  <w:r w:rsidRPr="006D327F">
                    <w:fldChar w:fldCharType="begin">
                      <w:ffData>
                        <w:name w:val="Check25"/>
                        <w:enabled/>
                        <w:calcOnExit w:val="0"/>
                        <w:checkBox>
                          <w:sizeAuto/>
                          <w:default w:val="0"/>
                        </w:checkBox>
                      </w:ffData>
                    </w:fldChar>
                  </w:r>
                  <w:r w:rsidRPr="00A31279">
                    <w:rPr>
                      <w:lang w:val="es-EC"/>
                    </w:rPr>
                    <w:instrText xml:space="preserve"> FORMCHECKBOX </w:instrText>
                  </w:r>
                  <w:r w:rsidRPr="006D327F">
                    <w:fldChar w:fldCharType="separate"/>
                  </w:r>
                  <w:r w:rsidRPr="006D327F">
                    <w:fldChar w:fldCharType="end"/>
                  </w:r>
                  <w:r w:rsidRPr="00A31279">
                    <w:rPr>
                      <w:lang w:val="es-EC"/>
                    </w:rPr>
                    <w:t xml:space="preserve"> No</w:t>
                  </w:r>
                </w:p>
              </w:tc>
            </w:tr>
            <w:tr w:rsidR="008B6887" w:rsidRPr="000D0A7F" w14:paraId="13C7D1B5" w14:textId="77777777" w:rsidTr="004B79A9">
              <w:trPr>
                <w:jc w:val="center"/>
              </w:trPr>
              <w:tc>
                <w:tcPr>
                  <w:tcW w:w="2556" w:type="dxa"/>
                  <w:vMerge/>
                </w:tcPr>
                <w:p w14:paraId="0280120D" w14:textId="77777777" w:rsidR="008B6887" w:rsidRPr="00A10498" w:rsidRDefault="008B6887" w:rsidP="008B6887">
                  <w:pPr>
                    <w:pStyle w:val="ListParagraph"/>
                    <w:ind w:left="0"/>
                    <w:rPr>
                      <w:szCs w:val="22"/>
                      <w:lang w:val="es-EC"/>
                    </w:rPr>
                  </w:pPr>
                </w:p>
              </w:tc>
              <w:tc>
                <w:tcPr>
                  <w:tcW w:w="2556" w:type="dxa"/>
                </w:tcPr>
                <w:p w14:paraId="0641233D" w14:textId="77777777" w:rsidR="008B6887" w:rsidRDefault="008B6887" w:rsidP="008B6887">
                  <w:pPr>
                    <w:pStyle w:val="ListParagraph"/>
                    <w:ind w:left="0"/>
                    <w:rPr>
                      <w:szCs w:val="22"/>
                    </w:rPr>
                  </w:pPr>
                  <w:r w:rsidRPr="00BE58C5">
                    <w:rPr>
                      <w:rFonts w:ascii="Garamond" w:hAnsi="Garamond"/>
                      <w:szCs w:val="22"/>
                    </w:rPr>
                    <w:fldChar w:fldCharType="begin">
                      <w:ffData>
                        <w:name w:val="Text852"/>
                        <w:enabled/>
                        <w:calcOnExit w:val="0"/>
                        <w:textInput/>
                      </w:ffData>
                    </w:fldChar>
                  </w:r>
                  <w:r w:rsidRPr="00BE58C5">
                    <w:rPr>
                      <w:rFonts w:ascii="Garamond" w:hAnsi="Garamond"/>
                      <w:szCs w:val="22"/>
                    </w:rPr>
                    <w:instrText xml:space="preserve"> FORMTEXT </w:instrText>
                  </w:r>
                  <w:r w:rsidRPr="00BE58C5">
                    <w:rPr>
                      <w:rFonts w:ascii="Garamond" w:hAnsi="Garamond"/>
                      <w:szCs w:val="22"/>
                    </w:rPr>
                  </w:r>
                  <w:r w:rsidRPr="00BE58C5">
                    <w:rPr>
                      <w:rFonts w:ascii="Garamond" w:hAnsi="Garamond"/>
                      <w:szCs w:val="22"/>
                    </w:rPr>
                    <w:fldChar w:fldCharType="separate"/>
                  </w:r>
                  <w:r w:rsidRPr="00BE58C5">
                    <w:t> </w:t>
                  </w:r>
                  <w:r w:rsidRPr="00BE58C5">
                    <w:t> </w:t>
                  </w:r>
                  <w:r w:rsidRPr="00BE58C5">
                    <w:t> </w:t>
                  </w:r>
                  <w:r w:rsidRPr="00BE58C5">
                    <w:t> </w:t>
                  </w:r>
                  <w:r w:rsidRPr="00BE58C5">
                    <w:t> </w:t>
                  </w:r>
                  <w:r w:rsidRPr="00BE58C5">
                    <w:rPr>
                      <w:rFonts w:ascii="Garamond" w:hAnsi="Garamond"/>
                      <w:szCs w:val="22"/>
                    </w:rPr>
                    <w:fldChar w:fldCharType="end"/>
                  </w:r>
                </w:p>
              </w:tc>
              <w:tc>
                <w:tcPr>
                  <w:tcW w:w="2556" w:type="dxa"/>
                </w:tcPr>
                <w:p w14:paraId="0BF19C94" w14:textId="77777777" w:rsidR="008B6887" w:rsidRDefault="008B6887" w:rsidP="008B6887">
                  <w:pPr>
                    <w:pStyle w:val="ListParagraph"/>
                    <w:ind w:left="0"/>
                    <w:rPr>
                      <w:szCs w:val="22"/>
                    </w:rPr>
                  </w:pPr>
                  <w:r w:rsidRPr="00164A2D">
                    <w:rPr>
                      <w:rFonts w:ascii="Garamond" w:hAnsi="Garamond"/>
                      <w:szCs w:val="22"/>
                    </w:rPr>
                    <w:fldChar w:fldCharType="begin">
                      <w:ffData>
                        <w:name w:val="Text852"/>
                        <w:enabled/>
                        <w:calcOnExit w:val="0"/>
                        <w:textInput/>
                      </w:ffData>
                    </w:fldChar>
                  </w:r>
                  <w:r w:rsidRPr="00164A2D">
                    <w:rPr>
                      <w:rFonts w:ascii="Garamond" w:hAnsi="Garamond"/>
                      <w:szCs w:val="22"/>
                    </w:rPr>
                    <w:instrText xml:space="preserve"> FORMTEXT </w:instrText>
                  </w:r>
                  <w:r w:rsidRPr="00164A2D">
                    <w:rPr>
                      <w:rFonts w:ascii="Garamond" w:hAnsi="Garamond"/>
                      <w:szCs w:val="22"/>
                    </w:rPr>
                  </w:r>
                  <w:r w:rsidRPr="00164A2D">
                    <w:rPr>
                      <w:rFonts w:ascii="Garamond" w:hAnsi="Garamond"/>
                      <w:szCs w:val="22"/>
                    </w:rPr>
                    <w:fldChar w:fldCharType="separate"/>
                  </w:r>
                  <w:r w:rsidRPr="00164A2D">
                    <w:t> </w:t>
                  </w:r>
                  <w:r w:rsidRPr="00164A2D">
                    <w:t> </w:t>
                  </w:r>
                  <w:r w:rsidRPr="00164A2D">
                    <w:t> </w:t>
                  </w:r>
                  <w:r w:rsidRPr="00164A2D">
                    <w:t> </w:t>
                  </w:r>
                  <w:r w:rsidRPr="00164A2D">
                    <w:t> </w:t>
                  </w:r>
                  <w:r w:rsidRPr="00164A2D">
                    <w:rPr>
                      <w:rFonts w:ascii="Garamond" w:hAnsi="Garamond"/>
                      <w:szCs w:val="22"/>
                    </w:rPr>
                    <w:fldChar w:fldCharType="end"/>
                  </w:r>
                </w:p>
              </w:tc>
              <w:tc>
                <w:tcPr>
                  <w:tcW w:w="2557" w:type="dxa"/>
                </w:tcPr>
                <w:p w14:paraId="3FBA4D70" w14:textId="77777777" w:rsidR="008B6887" w:rsidRPr="00A31279" w:rsidRDefault="008B6887" w:rsidP="008B6887">
                  <w:pPr>
                    <w:rPr>
                      <w:rFonts w:ascii="Garamond" w:hAnsi="Garamond"/>
                      <w:szCs w:val="22"/>
                      <w:lang w:val="es-EC"/>
                    </w:rPr>
                  </w:pPr>
                  <w:r w:rsidRPr="00A31279">
                    <w:rPr>
                      <w:szCs w:val="22"/>
                      <w:lang w:val="es-EC"/>
                    </w:rPr>
                    <w:t xml:space="preserve">¿Qué equipo? </w:t>
                  </w:r>
                  <w:r w:rsidRPr="00D1433C">
                    <w:rPr>
                      <w:rFonts w:ascii="Garamond" w:hAnsi="Garamond"/>
                      <w:szCs w:val="22"/>
                    </w:rPr>
                    <w:fldChar w:fldCharType="begin">
                      <w:ffData>
                        <w:name w:val="Text852"/>
                        <w:enabled/>
                        <w:calcOnExit w:val="0"/>
                        <w:textInput/>
                      </w:ffData>
                    </w:fldChar>
                  </w:r>
                  <w:r w:rsidRPr="00A31279">
                    <w:rPr>
                      <w:rFonts w:ascii="Garamond" w:hAnsi="Garamond"/>
                      <w:szCs w:val="22"/>
                      <w:lang w:val="es-EC"/>
                    </w:rPr>
                    <w:instrText xml:space="preserve"> FORMTEXT </w:instrText>
                  </w:r>
                  <w:r w:rsidRPr="00D1433C">
                    <w:rPr>
                      <w:rFonts w:ascii="Garamond" w:hAnsi="Garamond"/>
                      <w:szCs w:val="22"/>
                    </w:rPr>
                  </w:r>
                  <w:r w:rsidRPr="00D1433C">
                    <w:rPr>
                      <w:rFonts w:ascii="Garamond" w:hAnsi="Garamond"/>
                      <w:szCs w:val="22"/>
                    </w:rPr>
                    <w:fldChar w:fldCharType="separate"/>
                  </w:r>
                  <w:r w:rsidRPr="00A31279">
                    <w:rPr>
                      <w:lang w:val="es-EC"/>
                    </w:rPr>
                    <w:t>     </w:t>
                  </w:r>
                  <w:r w:rsidRPr="00D1433C">
                    <w:rPr>
                      <w:rFonts w:ascii="Garamond" w:hAnsi="Garamond"/>
                      <w:szCs w:val="22"/>
                    </w:rPr>
                    <w:fldChar w:fldCharType="end"/>
                  </w:r>
                </w:p>
                <w:p w14:paraId="4A03EDD5" w14:textId="5373B3F3" w:rsidR="008B6887" w:rsidRPr="00A10498" w:rsidRDefault="008B6887" w:rsidP="008B6887">
                  <w:pPr>
                    <w:pStyle w:val="ListParagraph"/>
                    <w:ind w:left="0"/>
                    <w:rPr>
                      <w:szCs w:val="22"/>
                      <w:lang w:val="es-EC"/>
                    </w:rPr>
                  </w:pPr>
                  <w:r w:rsidRPr="00A31279">
                    <w:rPr>
                      <w:szCs w:val="22"/>
                      <w:lang w:val="es-EC"/>
                    </w:rPr>
                    <w:t xml:space="preserve">¿Enjuaga? </w:t>
                  </w:r>
                  <w:r w:rsidRPr="006D327F">
                    <w:fldChar w:fldCharType="begin">
                      <w:ffData>
                        <w:name w:val="Check25"/>
                        <w:enabled/>
                        <w:calcOnExit w:val="0"/>
                        <w:checkBox>
                          <w:sizeAuto/>
                          <w:default w:val="0"/>
                        </w:checkBox>
                      </w:ffData>
                    </w:fldChar>
                  </w:r>
                  <w:r w:rsidRPr="00A31279">
                    <w:rPr>
                      <w:lang w:val="es-EC"/>
                    </w:rPr>
                    <w:instrText xml:space="preserve"> FORMCHECKBOX </w:instrText>
                  </w:r>
                  <w:r w:rsidRPr="006D327F">
                    <w:fldChar w:fldCharType="separate"/>
                  </w:r>
                  <w:r w:rsidRPr="006D327F">
                    <w:fldChar w:fldCharType="end"/>
                  </w:r>
                  <w:r w:rsidRPr="00A31279">
                    <w:rPr>
                      <w:lang w:val="es-EC"/>
                    </w:rPr>
                    <w:t xml:space="preserve"> Sí   </w:t>
                  </w:r>
                  <w:r w:rsidRPr="006D327F">
                    <w:fldChar w:fldCharType="begin">
                      <w:ffData>
                        <w:name w:val="Check25"/>
                        <w:enabled/>
                        <w:calcOnExit w:val="0"/>
                        <w:checkBox>
                          <w:sizeAuto/>
                          <w:default w:val="0"/>
                        </w:checkBox>
                      </w:ffData>
                    </w:fldChar>
                  </w:r>
                  <w:r w:rsidRPr="00A31279">
                    <w:rPr>
                      <w:lang w:val="es-EC"/>
                    </w:rPr>
                    <w:instrText xml:space="preserve"> FORMCHECKBOX </w:instrText>
                  </w:r>
                  <w:r w:rsidRPr="006D327F">
                    <w:fldChar w:fldCharType="separate"/>
                  </w:r>
                  <w:r w:rsidRPr="006D327F">
                    <w:fldChar w:fldCharType="end"/>
                  </w:r>
                  <w:r w:rsidRPr="00A31279">
                    <w:rPr>
                      <w:lang w:val="es-EC"/>
                    </w:rPr>
                    <w:t xml:space="preserve"> No</w:t>
                  </w:r>
                </w:p>
              </w:tc>
            </w:tr>
            <w:tr w:rsidR="008B6887" w:rsidRPr="000D0A7F" w14:paraId="4E0C8FFB" w14:textId="77777777" w:rsidTr="004B79A9">
              <w:trPr>
                <w:jc w:val="center"/>
              </w:trPr>
              <w:tc>
                <w:tcPr>
                  <w:tcW w:w="2556" w:type="dxa"/>
                  <w:vMerge w:val="restart"/>
                </w:tcPr>
                <w:p w14:paraId="73C4D19C" w14:textId="77777777" w:rsidR="008B6887" w:rsidRPr="00A10498" w:rsidRDefault="008B6887" w:rsidP="008B6887">
                  <w:pPr>
                    <w:pStyle w:val="ListParagraph"/>
                    <w:ind w:left="0"/>
                    <w:rPr>
                      <w:szCs w:val="22"/>
                      <w:lang w:val="es-EC"/>
                    </w:rPr>
                  </w:pPr>
                  <w:r w:rsidRPr="00A10498">
                    <w:rPr>
                      <w:szCs w:val="22"/>
                      <w:lang w:val="es-EC"/>
                    </w:rPr>
                    <w:t>Limpiadores y desinfectantes en contacto directo (incluidas las sustancias añadidas al agua de lavado)</w:t>
                  </w:r>
                </w:p>
              </w:tc>
              <w:tc>
                <w:tcPr>
                  <w:tcW w:w="2556" w:type="dxa"/>
                </w:tcPr>
                <w:p w14:paraId="60AA4B1A" w14:textId="77777777" w:rsidR="008B6887" w:rsidRDefault="008B6887" w:rsidP="008B6887">
                  <w:pPr>
                    <w:pStyle w:val="ListParagraph"/>
                    <w:ind w:left="0"/>
                    <w:rPr>
                      <w:szCs w:val="22"/>
                    </w:rPr>
                  </w:pPr>
                  <w:r w:rsidRPr="00CB2503">
                    <w:rPr>
                      <w:rFonts w:ascii="Garamond" w:hAnsi="Garamond"/>
                      <w:szCs w:val="22"/>
                    </w:rPr>
                    <w:fldChar w:fldCharType="begin">
                      <w:ffData>
                        <w:name w:val="Text852"/>
                        <w:enabled/>
                        <w:calcOnExit w:val="0"/>
                        <w:textInput/>
                      </w:ffData>
                    </w:fldChar>
                  </w:r>
                  <w:r w:rsidRPr="00CB2503">
                    <w:rPr>
                      <w:rFonts w:ascii="Garamond" w:hAnsi="Garamond"/>
                      <w:szCs w:val="22"/>
                    </w:rPr>
                    <w:instrText xml:space="preserve"> FORMTEXT </w:instrText>
                  </w:r>
                  <w:r w:rsidRPr="00CB2503">
                    <w:rPr>
                      <w:rFonts w:ascii="Garamond" w:hAnsi="Garamond"/>
                      <w:szCs w:val="22"/>
                    </w:rPr>
                  </w:r>
                  <w:r w:rsidRPr="00CB2503">
                    <w:rPr>
                      <w:rFonts w:ascii="Garamond" w:hAnsi="Garamond"/>
                      <w:szCs w:val="22"/>
                    </w:rPr>
                    <w:fldChar w:fldCharType="separate"/>
                  </w:r>
                  <w:r w:rsidRPr="00CB2503">
                    <w:t> </w:t>
                  </w:r>
                  <w:r w:rsidRPr="00CB2503">
                    <w:t> </w:t>
                  </w:r>
                  <w:r w:rsidRPr="00CB2503">
                    <w:t> </w:t>
                  </w:r>
                  <w:r w:rsidRPr="00CB2503">
                    <w:t> </w:t>
                  </w:r>
                  <w:r w:rsidRPr="00CB2503">
                    <w:t> </w:t>
                  </w:r>
                  <w:r w:rsidRPr="00CB2503">
                    <w:rPr>
                      <w:rFonts w:ascii="Garamond" w:hAnsi="Garamond"/>
                      <w:szCs w:val="22"/>
                    </w:rPr>
                    <w:fldChar w:fldCharType="end"/>
                  </w:r>
                </w:p>
              </w:tc>
              <w:tc>
                <w:tcPr>
                  <w:tcW w:w="2556" w:type="dxa"/>
                </w:tcPr>
                <w:p w14:paraId="001000FC" w14:textId="77777777" w:rsidR="008B6887" w:rsidRDefault="008B6887" w:rsidP="008B6887">
                  <w:pPr>
                    <w:pStyle w:val="ListParagraph"/>
                    <w:ind w:left="0"/>
                    <w:rPr>
                      <w:szCs w:val="22"/>
                    </w:rPr>
                  </w:pPr>
                  <w:r w:rsidRPr="00CB2503">
                    <w:rPr>
                      <w:rFonts w:ascii="Garamond" w:hAnsi="Garamond"/>
                      <w:szCs w:val="22"/>
                    </w:rPr>
                    <w:fldChar w:fldCharType="begin">
                      <w:ffData>
                        <w:name w:val="Text852"/>
                        <w:enabled/>
                        <w:calcOnExit w:val="0"/>
                        <w:textInput/>
                      </w:ffData>
                    </w:fldChar>
                  </w:r>
                  <w:r w:rsidRPr="00CB2503">
                    <w:rPr>
                      <w:rFonts w:ascii="Garamond" w:hAnsi="Garamond"/>
                      <w:szCs w:val="22"/>
                    </w:rPr>
                    <w:instrText xml:space="preserve"> FORMTEXT </w:instrText>
                  </w:r>
                  <w:r w:rsidRPr="00CB2503">
                    <w:rPr>
                      <w:rFonts w:ascii="Garamond" w:hAnsi="Garamond"/>
                      <w:szCs w:val="22"/>
                    </w:rPr>
                  </w:r>
                  <w:r w:rsidRPr="00CB2503">
                    <w:rPr>
                      <w:rFonts w:ascii="Garamond" w:hAnsi="Garamond"/>
                      <w:szCs w:val="22"/>
                    </w:rPr>
                    <w:fldChar w:fldCharType="separate"/>
                  </w:r>
                  <w:r w:rsidRPr="00CB2503">
                    <w:t> </w:t>
                  </w:r>
                  <w:r w:rsidRPr="00CB2503">
                    <w:t> </w:t>
                  </w:r>
                  <w:r w:rsidRPr="00CB2503">
                    <w:t> </w:t>
                  </w:r>
                  <w:r w:rsidRPr="00CB2503">
                    <w:t> </w:t>
                  </w:r>
                  <w:r w:rsidRPr="00CB2503">
                    <w:t> </w:t>
                  </w:r>
                  <w:r w:rsidRPr="00CB2503">
                    <w:rPr>
                      <w:rFonts w:ascii="Garamond" w:hAnsi="Garamond"/>
                      <w:szCs w:val="22"/>
                    </w:rPr>
                    <w:fldChar w:fldCharType="end"/>
                  </w:r>
                </w:p>
              </w:tc>
              <w:tc>
                <w:tcPr>
                  <w:tcW w:w="2557" w:type="dxa"/>
                </w:tcPr>
                <w:p w14:paraId="501D59EA" w14:textId="77777777" w:rsidR="008B6887" w:rsidRPr="00A31279" w:rsidRDefault="008B6887" w:rsidP="008B6887">
                  <w:pPr>
                    <w:rPr>
                      <w:rFonts w:ascii="Garamond" w:hAnsi="Garamond"/>
                      <w:szCs w:val="22"/>
                      <w:lang w:val="es-EC"/>
                    </w:rPr>
                  </w:pPr>
                  <w:r w:rsidRPr="00A31279">
                    <w:rPr>
                      <w:szCs w:val="22"/>
                      <w:lang w:val="es-EC"/>
                    </w:rPr>
                    <w:t xml:space="preserve">¿Qué equipo? </w:t>
                  </w:r>
                  <w:r w:rsidRPr="00D1433C">
                    <w:rPr>
                      <w:rFonts w:ascii="Garamond" w:hAnsi="Garamond"/>
                      <w:szCs w:val="22"/>
                    </w:rPr>
                    <w:fldChar w:fldCharType="begin">
                      <w:ffData>
                        <w:name w:val="Text852"/>
                        <w:enabled/>
                        <w:calcOnExit w:val="0"/>
                        <w:textInput/>
                      </w:ffData>
                    </w:fldChar>
                  </w:r>
                  <w:r w:rsidRPr="00A31279">
                    <w:rPr>
                      <w:rFonts w:ascii="Garamond" w:hAnsi="Garamond"/>
                      <w:szCs w:val="22"/>
                      <w:lang w:val="es-EC"/>
                    </w:rPr>
                    <w:instrText xml:space="preserve"> FORMTEXT </w:instrText>
                  </w:r>
                  <w:r w:rsidRPr="00D1433C">
                    <w:rPr>
                      <w:rFonts w:ascii="Garamond" w:hAnsi="Garamond"/>
                      <w:szCs w:val="22"/>
                    </w:rPr>
                  </w:r>
                  <w:r w:rsidRPr="00D1433C">
                    <w:rPr>
                      <w:rFonts w:ascii="Garamond" w:hAnsi="Garamond"/>
                      <w:szCs w:val="22"/>
                    </w:rPr>
                    <w:fldChar w:fldCharType="separate"/>
                  </w:r>
                  <w:r w:rsidRPr="00A31279">
                    <w:rPr>
                      <w:lang w:val="es-EC"/>
                    </w:rPr>
                    <w:t>     </w:t>
                  </w:r>
                  <w:r w:rsidRPr="00D1433C">
                    <w:rPr>
                      <w:rFonts w:ascii="Garamond" w:hAnsi="Garamond"/>
                      <w:szCs w:val="22"/>
                    </w:rPr>
                    <w:fldChar w:fldCharType="end"/>
                  </w:r>
                </w:p>
                <w:p w14:paraId="587CFD41" w14:textId="0F0E72B9" w:rsidR="008B6887" w:rsidRPr="00A10498" w:rsidRDefault="008B6887" w:rsidP="008B6887">
                  <w:pPr>
                    <w:pStyle w:val="ListParagraph"/>
                    <w:ind w:left="0"/>
                    <w:rPr>
                      <w:szCs w:val="22"/>
                      <w:lang w:val="es-EC"/>
                    </w:rPr>
                  </w:pPr>
                  <w:r w:rsidRPr="00A31279">
                    <w:rPr>
                      <w:szCs w:val="22"/>
                      <w:lang w:val="es-EC"/>
                    </w:rPr>
                    <w:t xml:space="preserve">¿Enjuaga? </w:t>
                  </w:r>
                  <w:r w:rsidRPr="006D327F">
                    <w:fldChar w:fldCharType="begin">
                      <w:ffData>
                        <w:name w:val="Check25"/>
                        <w:enabled/>
                        <w:calcOnExit w:val="0"/>
                        <w:checkBox>
                          <w:sizeAuto/>
                          <w:default w:val="0"/>
                        </w:checkBox>
                      </w:ffData>
                    </w:fldChar>
                  </w:r>
                  <w:r w:rsidRPr="00A31279">
                    <w:rPr>
                      <w:lang w:val="es-EC"/>
                    </w:rPr>
                    <w:instrText xml:space="preserve"> FORMCHECKBOX </w:instrText>
                  </w:r>
                  <w:r w:rsidRPr="006D327F">
                    <w:fldChar w:fldCharType="separate"/>
                  </w:r>
                  <w:r w:rsidRPr="006D327F">
                    <w:fldChar w:fldCharType="end"/>
                  </w:r>
                  <w:r w:rsidRPr="00A31279">
                    <w:rPr>
                      <w:lang w:val="es-EC"/>
                    </w:rPr>
                    <w:t xml:space="preserve"> Sí   </w:t>
                  </w:r>
                  <w:r w:rsidRPr="006D327F">
                    <w:fldChar w:fldCharType="begin">
                      <w:ffData>
                        <w:name w:val="Check25"/>
                        <w:enabled/>
                        <w:calcOnExit w:val="0"/>
                        <w:checkBox>
                          <w:sizeAuto/>
                          <w:default w:val="0"/>
                        </w:checkBox>
                      </w:ffData>
                    </w:fldChar>
                  </w:r>
                  <w:r w:rsidRPr="00A31279">
                    <w:rPr>
                      <w:lang w:val="es-EC"/>
                    </w:rPr>
                    <w:instrText xml:space="preserve"> FORMCHECKBOX </w:instrText>
                  </w:r>
                  <w:r w:rsidRPr="006D327F">
                    <w:fldChar w:fldCharType="separate"/>
                  </w:r>
                  <w:r w:rsidRPr="006D327F">
                    <w:fldChar w:fldCharType="end"/>
                  </w:r>
                  <w:r w:rsidRPr="00A31279">
                    <w:rPr>
                      <w:lang w:val="es-EC"/>
                    </w:rPr>
                    <w:t xml:space="preserve"> No</w:t>
                  </w:r>
                </w:p>
              </w:tc>
            </w:tr>
            <w:tr w:rsidR="008B6887" w:rsidRPr="000D0A7F" w14:paraId="2D02D62D" w14:textId="77777777" w:rsidTr="004B79A9">
              <w:trPr>
                <w:jc w:val="center"/>
              </w:trPr>
              <w:tc>
                <w:tcPr>
                  <w:tcW w:w="2556" w:type="dxa"/>
                  <w:vMerge/>
                </w:tcPr>
                <w:p w14:paraId="52FC6587" w14:textId="77777777" w:rsidR="008B6887" w:rsidRPr="00A10498" w:rsidRDefault="008B6887" w:rsidP="008B6887">
                  <w:pPr>
                    <w:pStyle w:val="ListParagraph"/>
                    <w:ind w:left="0"/>
                    <w:rPr>
                      <w:szCs w:val="22"/>
                      <w:lang w:val="es-EC"/>
                    </w:rPr>
                  </w:pPr>
                </w:p>
              </w:tc>
              <w:tc>
                <w:tcPr>
                  <w:tcW w:w="2556" w:type="dxa"/>
                </w:tcPr>
                <w:p w14:paraId="37CFC19D" w14:textId="77777777" w:rsidR="008B6887" w:rsidRDefault="008B6887" w:rsidP="008B6887">
                  <w:pPr>
                    <w:pStyle w:val="ListParagraph"/>
                    <w:ind w:left="0"/>
                    <w:rPr>
                      <w:szCs w:val="22"/>
                    </w:rPr>
                  </w:pPr>
                  <w:r w:rsidRPr="00CB2503">
                    <w:rPr>
                      <w:rFonts w:ascii="Garamond" w:hAnsi="Garamond"/>
                      <w:szCs w:val="22"/>
                    </w:rPr>
                    <w:fldChar w:fldCharType="begin">
                      <w:ffData>
                        <w:name w:val="Text852"/>
                        <w:enabled/>
                        <w:calcOnExit w:val="0"/>
                        <w:textInput/>
                      </w:ffData>
                    </w:fldChar>
                  </w:r>
                  <w:r w:rsidRPr="00CB2503">
                    <w:rPr>
                      <w:rFonts w:ascii="Garamond" w:hAnsi="Garamond"/>
                      <w:szCs w:val="22"/>
                    </w:rPr>
                    <w:instrText xml:space="preserve"> FORMTEXT </w:instrText>
                  </w:r>
                  <w:r w:rsidRPr="00CB2503">
                    <w:rPr>
                      <w:rFonts w:ascii="Garamond" w:hAnsi="Garamond"/>
                      <w:szCs w:val="22"/>
                    </w:rPr>
                  </w:r>
                  <w:r w:rsidRPr="00CB2503">
                    <w:rPr>
                      <w:rFonts w:ascii="Garamond" w:hAnsi="Garamond"/>
                      <w:szCs w:val="22"/>
                    </w:rPr>
                    <w:fldChar w:fldCharType="separate"/>
                  </w:r>
                  <w:r w:rsidRPr="00CB2503">
                    <w:t> </w:t>
                  </w:r>
                  <w:r w:rsidRPr="00CB2503">
                    <w:t> </w:t>
                  </w:r>
                  <w:r w:rsidRPr="00CB2503">
                    <w:t> </w:t>
                  </w:r>
                  <w:r w:rsidRPr="00CB2503">
                    <w:t> </w:t>
                  </w:r>
                  <w:r w:rsidRPr="00CB2503">
                    <w:t> </w:t>
                  </w:r>
                  <w:r w:rsidRPr="00CB2503">
                    <w:rPr>
                      <w:rFonts w:ascii="Garamond" w:hAnsi="Garamond"/>
                      <w:szCs w:val="22"/>
                    </w:rPr>
                    <w:fldChar w:fldCharType="end"/>
                  </w:r>
                </w:p>
              </w:tc>
              <w:tc>
                <w:tcPr>
                  <w:tcW w:w="2556" w:type="dxa"/>
                </w:tcPr>
                <w:p w14:paraId="38436825" w14:textId="77777777" w:rsidR="008B6887" w:rsidRDefault="008B6887" w:rsidP="008B6887">
                  <w:pPr>
                    <w:pStyle w:val="ListParagraph"/>
                    <w:ind w:left="0"/>
                    <w:rPr>
                      <w:szCs w:val="22"/>
                    </w:rPr>
                  </w:pPr>
                  <w:r w:rsidRPr="00CB2503">
                    <w:rPr>
                      <w:rFonts w:ascii="Garamond" w:hAnsi="Garamond"/>
                      <w:szCs w:val="22"/>
                    </w:rPr>
                    <w:fldChar w:fldCharType="begin">
                      <w:ffData>
                        <w:name w:val="Text852"/>
                        <w:enabled/>
                        <w:calcOnExit w:val="0"/>
                        <w:textInput/>
                      </w:ffData>
                    </w:fldChar>
                  </w:r>
                  <w:r w:rsidRPr="00CB2503">
                    <w:rPr>
                      <w:rFonts w:ascii="Garamond" w:hAnsi="Garamond"/>
                      <w:szCs w:val="22"/>
                    </w:rPr>
                    <w:instrText xml:space="preserve"> FORMTEXT </w:instrText>
                  </w:r>
                  <w:r w:rsidRPr="00CB2503">
                    <w:rPr>
                      <w:rFonts w:ascii="Garamond" w:hAnsi="Garamond"/>
                      <w:szCs w:val="22"/>
                    </w:rPr>
                  </w:r>
                  <w:r w:rsidRPr="00CB2503">
                    <w:rPr>
                      <w:rFonts w:ascii="Garamond" w:hAnsi="Garamond"/>
                      <w:szCs w:val="22"/>
                    </w:rPr>
                    <w:fldChar w:fldCharType="separate"/>
                  </w:r>
                  <w:r w:rsidRPr="00CB2503">
                    <w:t> </w:t>
                  </w:r>
                  <w:r w:rsidRPr="00CB2503">
                    <w:t> </w:t>
                  </w:r>
                  <w:r w:rsidRPr="00CB2503">
                    <w:t> </w:t>
                  </w:r>
                  <w:r w:rsidRPr="00CB2503">
                    <w:t> </w:t>
                  </w:r>
                  <w:r w:rsidRPr="00CB2503">
                    <w:t> </w:t>
                  </w:r>
                  <w:r w:rsidRPr="00CB2503">
                    <w:rPr>
                      <w:rFonts w:ascii="Garamond" w:hAnsi="Garamond"/>
                      <w:szCs w:val="22"/>
                    </w:rPr>
                    <w:fldChar w:fldCharType="end"/>
                  </w:r>
                </w:p>
              </w:tc>
              <w:tc>
                <w:tcPr>
                  <w:tcW w:w="2557" w:type="dxa"/>
                </w:tcPr>
                <w:p w14:paraId="6E324842" w14:textId="77777777" w:rsidR="008B6887" w:rsidRPr="00A31279" w:rsidRDefault="008B6887" w:rsidP="008B6887">
                  <w:pPr>
                    <w:rPr>
                      <w:rFonts w:ascii="Garamond" w:hAnsi="Garamond"/>
                      <w:szCs w:val="22"/>
                      <w:lang w:val="es-EC"/>
                    </w:rPr>
                  </w:pPr>
                  <w:r w:rsidRPr="00A31279">
                    <w:rPr>
                      <w:szCs w:val="22"/>
                      <w:lang w:val="es-EC"/>
                    </w:rPr>
                    <w:t xml:space="preserve">¿Qué equipo? </w:t>
                  </w:r>
                  <w:r w:rsidRPr="00D1433C">
                    <w:rPr>
                      <w:rFonts w:ascii="Garamond" w:hAnsi="Garamond"/>
                      <w:szCs w:val="22"/>
                    </w:rPr>
                    <w:fldChar w:fldCharType="begin">
                      <w:ffData>
                        <w:name w:val="Text852"/>
                        <w:enabled/>
                        <w:calcOnExit w:val="0"/>
                        <w:textInput/>
                      </w:ffData>
                    </w:fldChar>
                  </w:r>
                  <w:r w:rsidRPr="00A31279">
                    <w:rPr>
                      <w:rFonts w:ascii="Garamond" w:hAnsi="Garamond"/>
                      <w:szCs w:val="22"/>
                      <w:lang w:val="es-EC"/>
                    </w:rPr>
                    <w:instrText xml:space="preserve"> FORMTEXT </w:instrText>
                  </w:r>
                  <w:r w:rsidRPr="00D1433C">
                    <w:rPr>
                      <w:rFonts w:ascii="Garamond" w:hAnsi="Garamond"/>
                      <w:szCs w:val="22"/>
                    </w:rPr>
                  </w:r>
                  <w:r w:rsidRPr="00D1433C">
                    <w:rPr>
                      <w:rFonts w:ascii="Garamond" w:hAnsi="Garamond"/>
                      <w:szCs w:val="22"/>
                    </w:rPr>
                    <w:fldChar w:fldCharType="separate"/>
                  </w:r>
                  <w:r w:rsidRPr="00A31279">
                    <w:rPr>
                      <w:lang w:val="es-EC"/>
                    </w:rPr>
                    <w:t>     </w:t>
                  </w:r>
                  <w:r w:rsidRPr="00D1433C">
                    <w:rPr>
                      <w:rFonts w:ascii="Garamond" w:hAnsi="Garamond"/>
                      <w:szCs w:val="22"/>
                    </w:rPr>
                    <w:fldChar w:fldCharType="end"/>
                  </w:r>
                </w:p>
                <w:p w14:paraId="351CCD75" w14:textId="691B1BC3" w:rsidR="008B6887" w:rsidRPr="00A10498" w:rsidRDefault="008B6887" w:rsidP="008B6887">
                  <w:pPr>
                    <w:pStyle w:val="ListParagraph"/>
                    <w:ind w:left="0"/>
                    <w:rPr>
                      <w:szCs w:val="22"/>
                      <w:lang w:val="es-EC"/>
                    </w:rPr>
                  </w:pPr>
                  <w:r w:rsidRPr="00A31279">
                    <w:rPr>
                      <w:szCs w:val="22"/>
                      <w:lang w:val="es-EC"/>
                    </w:rPr>
                    <w:t xml:space="preserve">¿Enjuaga? </w:t>
                  </w:r>
                  <w:r w:rsidRPr="006D327F">
                    <w:fldChar w:fldCharType="begin">
                      <w:ffData>
                        <w:name w:val="Check25"/>
                        <w:enabled/>
                        <w:calcOnExit w:val="0"/>
                        <w:checkBox>
                          <w:sizeAuto/>
                          <w:default w:val="0"/>
                        </w:checkBox>
                      </w:ffData>
                    </w:fldChar>
                  </w:r>
                  <w:r w:rsidRPr="00A31279">
                    <w:rPr>
                      <w:lang w:val="es-EC"/>
                    </w:rPr>
                    <w:instrText xml:space="preserve"> FORMCHECKBOX </w:instrText>
                  </w:r>
                  <w:r w:rsidRPr="006D327F">
                    <w:fldChar w:fldCharType="separate"/>
                  </w:r>
                  <w:r w:rsidRPr="006D327F">
                    <w:fldChar w:fldCharType="end"/>
                  </w:r>
                  <w:r w:rsidRPr="00A31279">
                    <w:rPr>
                      <w:lang w:val="es-EC"/>
                    </w:rPr>
                    <w:t xml:space="preserve"> Sí   </w:t>
                  </w:r>
                  <w:r w:rsidRPr="006D327F">
                    <w:fldChar w:fldCharType="begin">
                      <w:ffData>
                        <w:name w:val="Check25"/>
                        <w:enabled/>
                        <w:calcOnExit w:val="0"/>
                        <w:checkBox>
                          <w:sizeAuto/>
                          <w:default w:val="0"/>
                        </w:checkBox>
                      </w:ffData>
                    </w:fldChar>
                  </w:r>
                  <w:r w:rsidRPr="00A31279">
                    <w:rPr>
                      <w:lang w:val="es-EC"/>
                    </w:rPr>
                    <w:instrText xml:space="preserve"> FORMCHECKBOX </w:instrText>
                  </w:r>
                  <w:r w:rsidRPr="006D327F">
                    <w:fldChar w:fldCharType="separate"/>
                  </w:r>
                  <w:r w:rsidRPr="006D327F">
                    <w:fldChar w:fldCharType="end"/>
                  </w:r>
                  <w:r w:rsidRPr="00A31279">
                    <w:rPr>
                      <w:lang w:val="es-EC"/>
                    </w:rPr>
                    <w:t xml:space="preserve"> No</w:t>
                  </w:r>
                </w:p>
              </w:tc>
            </w:tr>
            <w:tr w:rsidR="008B6887" w:rsidRPr="000D0A7F" w14:paraId="39BB72F2" w14:textId="77777777" w:rsidTr="004B79A9">
              <w:trPr>
                <w:jc w:val="center"/>
              </w:trPr>
              <w:tc>
                <w:tcPr>
                  <w:tcW w:w="2556" w:type="dxa"/>
                  <w:vMerge/>
                </w:tcPr>
                <w:p w14:paraId="60DF3990" w14:textId="77777777" w:rsidR="008B6887" w:rsidRPr="00A10498" w:rsidRDefault="008B6887" w:rsidP="008B6887">
                  <w:pPr>
                    <w:pStyle w:val="ListParagraph"/>
                    <w:ind w:left="0"/>
                    <w:rPr>
                      <w:szCs w:val="22"/>
                      <w:lang w:val="es-EC"/>
                    </w:rPr>
                  </w:pPr>
                </w:p>
              </w:tc>
              <w:tc>
                <w:tcPr>
                  <w:tcW w:w="2556" w:type="dxa"/>
                </w:tcPr>
                <w:p w14:paraId="6EB03282" w14:textId="77777777" w:rsidR="008B6887" w:rsidRDefault="008B6887" w:rsidP="008B6887">
                  <w:pPr>
                    <w:pStyle w:val="ListParagraph"/>
                    <w:ind w:left="0"/>
                    <w:rPr>
                      <w:szCs w:val="22"/>
                    </w:rPr>
                  </w:pPr>
                  <w:r w:rsidRPr="00CB2503">
                    <w:rPr>
                      <w:rFonts w:ascii="Garamond" w:hAnsi="Garamond"/>
                      <w:szCs w:val="22"/>
                    </w:rPr>
                    <w:fldChar w:fldCharType="begin">
                      <w:ffData>
                        <w:name w:val="Text852"/>
                        <w:enabled/>
                        <w:calcOnExit w:val="0"/>
                        <w:textInput/>
                      </w:ffData>
                    </w:fldChar>
                  </w:r>
                  <w:r w:rsidRPr="00CB2503">
                    <w:rPr>
                      <w:rFonts w:ascii="Garamond" w:hAnsi="Garamond"/>
                      <w:szCs w:val="22"/>
                    </w:rPr>
                    <w:instrText xml:space="preserve"> FORMTEXT </w:instrText>
                  </w:r>
                  <w:r w:rsidRPr="00CB2503">
                    <w:rPr>
                      <w:rFonts w:ascii="Garamond" w:hAnsi="Garamond"/>
                      <w:szCs w:val="22"/>
                    </w:rPr>
                  </w:r>
                  <w:r w:rsidRPr="00CB2503">
                    <w:rPr>
                      <w:rFonts w:ascii="Garamond" w:hAnsi="Garamond"/>
                      <w:szCs w:val="22"/>
                    </w:rPr>
                    <w:fldChar w:fldCharType="separate"/>
                  </w:r>
                  <w:r w:rsidRPr="00CB2503">
                    <w:t> </w:t>
                  </w:r>
                  <w:r w:rsidRPr="00CB2503">
                    <w:t> </w:t>
                  </w:r>
                  <w:r w:rsidRPr="00CB2503">
                    <w:t> </w:t>
                  </w:r>
                  <w:r w:rsidRPr="00CB2503">
                    <w:t> </w:t>
                  </w:r>
                  <w:r w:rsidRPr="00CB2503">
                    <w:t> </w:t>
                  </w:r>
                  <w:r w:rsidRPr="00CB2503">
                    <w:rPr>
                      <w:rFonts w:ascii="Garamond" w:hAnsi="Garamond"/>
                      <w:szCs w:val="22"/>
                    </w:rPr>
                    <w:fldChar w:fldCharType="end"/>
                  </w:r>
                </w:p>
              </w:tc>
              <w:tc>
                <w:tcPr>
                  <w:tcW w:w="2556" w:type="dxa"/>
                </w:tcPr>
                <w:p w14:paraId="788EA653" w14:textId="77777777" w:rsidR="008B6887" w:rsidRDefault="008B6887" w:rsidP="008B6887">
                  <w:pPr>
                    <w:pStyle w:val="ListParagraph"/>
                    <w:ind w:left="0"/>
                    <w:rPr>
                      <w:szCs w:val="22"/>
                    </w:rPr>
                  </w:pPr>
                  <w:r w:rsidRPr="00CB2503">
                    <w:rPr>
                      <w:rFonts w:ascii="Garamond" w:hAnsi="Garamond"/>
                      <w:szCs w:val="22"/>
                    </w:rPr>
                    <w:fldChar w:fldCharType="begin">
                      <w:ffData>
                        <w:name w:val="Text852"/>
                        <w:enabled/>
                        <w:calcOnExit w:val="0"/>
                        <w:textInput/>
                      </w:ffData>
                    </w:fldChar>
                  </w:r>
                  <w:r w:rsidRPr="00CB2503">
                    <w:rPr>
                      <w:rFonts w:ascii="Garamond" w:hAnsi="Garamond"/>
                      <w:szCs w:val="22"/>
                    </w:rPr>
                    <w:instrText xml:space="preserve"> FORMTEXT </w:instrText>
                  </w:r>
                  <w:r w:rsidRPr="00CB2503">
                    <w:rPr>
                      <w:rFonts w:ascii="Garamond" w:hAnsi="Garamond"/>
                      <w:szCs w:val="22"/>
                    </w:rPr>
                  </w:r>
                  <w:r w:rsidRPr="00CB2503">
                    <w:rPr>
                      <w:rFonts w:ascii="Garamond" w:hAnsi="Garamond"/>
                      <w:szCs w:val="22"/>
                    </w:rPr>
                    <w:fldChar w:fldCharType="separate"/>
                  </w:r>
                  <w:r w:rsidRPr="00CB2503">
                    <w:t> </w:t>
                  </w:r>
                  <w:r w:rsidRPr="00CB2503">
                    <w:t> </w:t>
                  </w:r>
                  <w:r w:rsidRPr="00CB2503">
                    <w:t> </w:t>
                  </w:r>
                  <w:r w:rsidRPr="00CB2503">
                    <w:t> </w:t>
                  </w:r>
                  <w:r w:rsidRPr="00CB2503">
                    <w:t> </w:t>
                  </w:r>
                  <w:r w:rsidRPr="00CB2503">
                    <w:rPr>
                      <w:rFonts w:ascii="Garamond" w:hAnsi="Garamond"/>
                      <w:szCs w:val="22"/>
                    </w:rPr>
                    <w:fldChar w:fldCharType="end"/>
                  </w:r>
                </w:p>
              </w:tc>
              <w:tc>
                <w:tcPr>
                  <w:tcW w:w="2557" w:type="dxa"/>
                </w:tcPr>
                <w:p w14:paraId="19B411A7" w14:textId="77777777" w:rsidR="008B6887" w:rsidRPr="00A31279" w:rsidRDefault="008B6887" w:rsidP="008B6887">
                  <w:pPr>
                    <w:rPr>
                      <w:rFonts w:ascii="Garamond" w:hAnsi="Garamond"/>
                      <w:szCs w:val="22"/>
                      <w:lang w:val="es-EC"/>
                    </w:rPr>
                  </w:pPr>
                  <w:r w:rsidRPr="00A31279">
                    <w:rPr>
                      <w:szCs w:val="22"/>
                      <w:lang w:val="es-EC"/>
                    </w:rPr>
                    <w:t xml:space="preserve">¿Qué equipo? </w:t>
                  </w:r>
                  <w:r w:rsidRPr="00D1433C">
                    <w:rPr>
                      <w:rFonts w:ascii="Garamond" w:hAnsi="Garamond"/>
                      <w:szCs w:val="22"/>
                    </w:rPr>
                    <w:fldChar w:fldCharType="begin">
                      <w:ffData>
                        <w:name w:val="Text852"/>
                        <w:enabled/>
                        <w:calcOnExit w:val="0"/>
                        <w:textInput/>
                      </w:ffData>
                    </w:fldChar>
                  </w:r>
                  <w:r w:rsidRPr="00A31279">
                    <w:rPr>
                      <w:rFonts w:ascii="Garamond" w:hAnsi="Garamond"/>
                      <w:szCs w:val="22"/>
                      <w:lang w:val="es-EC"/>
                    </w:rPr>
                    <w:instrText xml:space="preserve"> FORMTEXT </w:instrText>
                  </w:r>
                  <w:r w:rsidRPr="00D1433C">
                    <w:rPr>
                      <w:rFonts w:ascii="Garamond" w:hAnsi="Garamond"/>
                      <w:szCs w:val="22"/>
                    </w:rPr>
                  </w:r>
                  <w:r w:rsidRPr="00D1433C">
                    <w:rPr>
                      <w:rFonts w:ascii="Garamond" w:hAnsi="Garamond"/>
                      <w:szCs w:val="22"/>
                    </w:rPr>
                    <w:fldChar w:fldCharType="separate"/>
                  </w:r>
                  <w:r w:rsidRPr="00A31279">
                    <w:rPr>
                      <w:lang w:val="es-EC"/>
                    </w:rPr>
                    <w:t>     </w:t>
                  </w:r>
                  <w:r w:rsidRPr="00D1433C">
                    <w:rPr>
                      <w:rFonts w:ascii="Garamond" w:hAnsi="Garamond"/>
                      <w:szCs w:val="22"/>
                    </w:rPr>
                    <w:fldChar w:fldCharType="end"/>
                  </w:r>
                </w:p>
                <w:p w14:paraId="0C587CE1" w14:textId="73BA351F" w:rsidR="008B6887" w:rsidRPr="00A10498" w:rsidRDefault="008B6887" w:rsidP="008B6887">
                  <w:pPr>
                    <w:pStyle w:val="ListParagraph"/>
                    <w:ind w:left="0"/>
                    <w:rPr>
                      <w:szCs w:val="22"/>
                      <w:lang w:val="es-EC"/>
                    </w:rPr>
                  </w:pPr>
                  <w:r w:rsidRPr="00A31279">
                    <w:rPr>
                      <w:szCs w:val="22"/>
                      <w:lang w:val="es-EC"/>
                    </w:rPr>
                    <w:lastRenderedPageBreak/>
                    <w:t xml:space="preserve">¿Enjuaga? </w:t>
                  </w:r>
                  <w:r w:rsidRPr="006D327F">
                    <w:fldChar w:fldCharType="begin">
                      <w:ffData>
                        <w:name w:val="Check25"/>
                        <w:enabled/>
                        <w:calcOnExit w:val="0"/>
                        <w:checkBox>
                          <w:sizeAuto/>
                          <w:default w:val="0"/>
                        </w:checkBox>
                      </w:ffData>
                    </w:fldChar>
                  </w:r>
                  <w:r w:rsidRPr="00A31279">
                    <w:rPr>
                      <w:lang w:val="es-EC"/>
                    </w:rPr>
                    <w:instrText xml:space="preserve"> FORMCHECKBOX </w:instrText>
                  </w:r>
                  <w:r w:rsidRPr="006D327F">
                    <w:fldChar w:fldCharType="separate"/>
                  </w:r>
                  <w:r w:rsidRPr="006D327F">
                    <w:fldChar w:fldCharType="end"/>
                  </w:r>
                  <w:r w:rsidRPr="00A31279">
                    <w:rPr>
                      <w:lang w:val="es-EC"/>
                    </w:rPr>
                    <w:t xml:space="preserve"> Sí   </w:t>
                  </w:r>
                  <w:r w:rsidRPr="006D327F">
                    <w:fldChar w:fldCharType="begin">
                      <w:ffData>
                        <w:name w:val="Check25"/>
                        <w:enabled/>
                        <w:calcOnExit w:val="0"/>
                        <w:checkBox>
                          <w:sizeAuto/>
                          <w:default w:val="0"/>
                        </w:checkBox>
                      </w:ffData>
                    </w:fldChar>
                  </w:r>
                  <w:r w:rsidRPr="00A31279">
                    <w:rPr>
                      <w:lang w:val="es-EC"/>
                    </w:rPr>
                    <w:instrText xml:space="preserve"> FORMCHECKBOX </w:instrText>
                  </w:r>
                  <w:r w:rsidRPr="006D327F">
                    <w:fldChar w:fldCharType="separate"/>
                  </w:r>
                  <w:r w:rsidRPr="006D327F">
                    <w:fldChar w:fldCharType="end"/>
                  </w:r>
                  <w:r w:rsidRPr="00A31279">
                    <w:rPr>
                      <w:lang w:val="es-EC"/>
                    </w:rPr>
                    <w:t xml:space="preserve"> No</w:t>
                  </w:r>
                </w:p>
              </w:tc>
            </w:tr>
          </w:tbl>
          <w:p w14:paraId="027027E2" w14:textId="77777777" w:rsidR="00285523" w:rsidRPr="00A10498" w:rsidRDefault="00285523" w:rsidP="004B79A9">
            <w:pPr>
              <w:pStyle w:val="ListParagraph"/>
              <w:spacing w:after="120"/>
              <w:ind w:left="360"/>
              <w:contextualSpacing w:val="0"/>
              <w:rPr>
                <w:szCs w:val="22"/>
                <w:lang w:val="es-EC"/>
              </w:rPr>
            </w:pPr>
          </w:p>
          <w:p w14:paraId="6793F57F" w14:textId="77777777" w:rsidR="006F259E" w:rsidRPr="00A10498" w:rsidRDefault="006F259E" w:rsidP="004B79A9">
            <w:pPr>
              <w:pStyle w:val="ListParagraph"/>
              <w:numPr>
                <w:ilvl w:val="0"/>
                <w:numId w:val="94"/>
              </w:numPr>
              <w:rPr>
                <w:szCs w:val="22"/>
                <w:lang w:val="es-EC"/>
              </w:rPr>
            </w:pPr>
            <w:r w:rsidRPr="00A10498">
              <w:rPr>
                <w:szCs w:val="22"/>
                <w:lang w:val="es-EC"/>
              </w:rPr>
              <w:t xml:space="preserve">¿Cómo se asegura de que se eliminen los residuos de limpiador y desinfectante de las superficies de contacto orgánico? </w:t>
            </w:r>
          </w:p>
          <w:p w14:paraId="323DF09D" w14:textId="77777777" w:rsidR="006F259E" w:rsidRPr="00A10498" w:rsidRDefault="006F259E" w:rsidP="006F259E">
            <w:pPr>
              <w:pStyle w:val="ListParagraph"/>
              <w:spacing w:before="80" w:after="40"/>
              <w:rPr>
                <w:szCs w:val="22"/>
                <w:lang w:val="es-EC"/>
              </w:rPr>
            </w:pPr>
            <w:r w:rsidRPr="007A5008">
              <w:rPr>
                <w:szCs w:val="22"/>
              </w:rPr>
              <w:fldChar w:fldCharType="begin">
                <w:ffData>
                  <w:name w:val="Check25"/>
                  <w:enabled/>
                  <w:calcOnExit w:val="0"/>
                  <w:checkBox>
                    <w:sizeAuto/>
                    <w:default w:val="0"/>
                  </w:checkBox>
                </w:ffData>
              </w:fldChar>
            </w:r>
            <w:r w:rsidRPr="00A10498">
              <w:rPr>
                <w:szCs w:val="22"/>
                <w:lang w:val="es-EC"/>
              </w:rPr>
              <w:instrText xml:space="preserve"> FORMCHECKBOX </w:instrText>
            </w:r>
            <w:r w:rsidRPr="007A5008">
              <w:rPr>
                <w:szCs w:val="22"/>
              </w:rPr>
            </w:r>
            <w:r w:rsidRPr="007A5008">
              <w:rPr>
                <w:szCs w:val="22"/>
              </w:rPr>
              <w:fldChar w:fldCharType="separate"/>
            </w:r>
            <w:r w:rsidRPr="007A5008">
              <w:rPr>
                <w:szCs w:val="22"/>
              </w:rPr>
              <w:fldChar w:fldCharType="end"/>
            </w:r>
            <w:r w:rsidRPr="00A10498">
              <w:rPr>
                <w:szCs w:val="22"/>
                <w:lang w:val="es-EC"/>
              </w:rPr>
              <w:t xml:space="preserve"> Cloro, ácido peracético, ácido cítrico, peróxido de hidrógeno, ácido fosfórico y ozono: no es necesario enjuagar ni secar al aire</w:t>
            </w:r>
          </w:p>
          <w:p w14:paraId="0D448AF5" w14:textId="77777777" w:rsidR="006F259E" w:rsidRPr="00A10498" w:rsidRDefault="006F259E" w:rsidP="006F259E">
            <w:pPr>
              <w:pStyle w:val="ListParagraph"/>
              <w:spacing w:before="80" w:after="40"/>
              <w:rPr>
                <w:rFonts w:ascii="Garamond" w:hAnsi="Garamond"/>
                <w:lang w:val="es-EC"/>
              </w:rPr>
            </w:pPr>
            <w:r w:rsidRPr="007A5008">
              <w:rPr>
                <w:szCs w:val="22"/>
              </w:rPr>
              <w:fldChar w:fldCharType="begin">
                <w:ffData>
                  <w:name w:val="Check25"/>
                  <w:enabled/>
                  <w:calcOnExit w:val="0"/>
                  <w:checkBox>
                    <w:sizeAuto/>
                    <w:default w:val="0"/>
                  </w:checkBox>
                </w:ffData>
              </w:fldChar>
            </w:r>
            <w:r w:rsidRPr="00A10498">
              <w:rPr>
                <w:szCs w:val="22"/>
                <w:lang w:val="es-EC"/>
              </w:rPr>
              <w:instrText xml:space="preserve"> FORMCHECKBOX </w:instrText>
            </w:r>
            <w:r w:rsidRPr="007A5008">
              <w:rPr>
                <w:szCs w:val="22"/>
              </w:rPr>
            </w:r>
            <w:r w:rsidRPr="007A5008">
              <w:rPr>
                <w:szCs w:val="22"/>
              </w:rPr>
              <w:fldChar w:fldCharType="separate"/>
            </w:r>
            <w:r w:rsidRPr="007A5008">
              <w:rPr>
                <w:szCs w:val="22"/>
              </w:rPr>
              <w:fldChar w:fldCharType="end"/>
            </w:r>
            <w:r w:rsidRPr="00A10498">
              <w:rPr>
                <w:szCs w:val="22"/>
                <w:lang w:val="es-EC"/>
              </w:rPr>
              <w:t xml:space="preserve"> Procedimiento de enjuague. Describir: </w:t>
            </w:r>
            <w:r w:rsidRPr="00393BEC">
              <w:rPr>
                <w:rFonts w:ascii="Garamond" w:hAnsi="Garamond"/>
              </w:rPr>
              <w:fldChar w:fldCharType="begin">
                <w:ffData>
                  <w:name w:val="Text852"/>
                  <w:enabled/>
                  <w:calcOnExit w:val="0"/>
                  <w:textInput/>
                </w:ffData>
              </w:fldChar>
            </w:r>
            <w:r w:rsidRPr="00A10498">
              <w:rPr>
                <w:rFonts w:ascii="Garamond" w:hAnsi="Garamond"/>
                <w:lang w:val="es-EC"/>
              </w:rPr>
              <w:instrText xml:space="preserve"> FORMTEXT </w:instrText>
            </w:r>
            <w:r w:rsidRPr="00393BEC">
              <w:rPr>
                <w:rFonts w:ascii="Garamond" w:hAnsi="Garamond"/>
              </w:rPr>
            </w:r>
            <w:r w:rsidRPr="00393BEC">
              <w:rPr>
                <w:rFonts w:ascii="Garamond" w:hAnsi="Garamond"/>
              </w:rPr>
              <w:fldChar w:fldCharType="separate"/>
            </w:r>
            <w:r w:rsidRPr="00A10498">
              <w:rPr>
                <w:rFonts w:ascii="Garamond" w:hAnsi="Garamond"/>
                <w:lang w:val="es-EC"/>
              </w:rPr>
              <w:t>     </w:t>
            </w:r>
            <w:r w:rsidRPr="00393BEC">
              <w:rPr>
                <w:rFonts w:ascii="Garamond" w:hAnsi="Garamond"/>
              </w:rPr>
              <w:fldChar w:fldCharType="end"/>
            </w:r>
          </w:p>
          <w:p w14:paraId="19939D44" w14:textId="6CD67D87" w:rsidR="006F259E" w:rsidRPr="00A10498" w:rsidRDefault="006F259E" w:rsidP="006F259E">
            <w:pPr>
              <w:pStyle w:val="ListParagraph"/>
              <w:spacing w:before="80" w:after="40"/>
              <w:rPr>
                <w:rFonts w:ascii="Garamond" w:hAnsi="Garamond"/>
                <w:lang w:val="es-EC"/>
              </w:rPr>
            </w:pPr>
            <w:r w:rsidRPr="007A5008">
              <w:rPr>
                <w:szCs w:val="22"/>
              </w:rPr>
              <w:fldChar w:fldCharType="begin">
                <w:ffData>
                  <w:name w:val="Check25"/>
                  <w:enabled/>
                  <w:calcOnExit w:val="0"/>
                  <w:checkBox>
                    <w:sizeAuto/>
                    <w:default w:val="0"/>
                  </w:checkBox>
                </w:ffData>
              </w:fldChar>
            </w:r>
            <w:r w:rsidRPr="00A10498">
              <w:rPr>
                <w:szCs w:val="22"/>
                <w:lang w:val="es-EC"/>
              </w:rPr>
              <w:instrText xml:space="preserve"> FORMCHECKBOX </w:instrText>
            </w:r>
            <w:r w:rsidRPr="007A5008">
              <w:rPr>
                <w:szCs w:val="22"/>
              </w:rPr>
            </w:r>
            <w:r w:rsidRPr="007A5008">
              <w:rPr>
                <w:szCs w:val="22"/>
              </w:rPr>
              <w:fldChar w:fldCharType="separate"/>
            </w:r>
            <w:r w:rsidRPr="007A5008">
              <w:rPr>
                <w:szCs w:val="22"/>
              </w:rPr>
              <w:fldChar w:fldCharType="end"/>
            </w:r>
            <w:r w:rsidRPr="00A10498">
              <w:rPr>
                <w:szCs w:val="22"/>
                <w:lang w:val="es-EC"/>
              </w:rPr>
              <w:t xml:space="preserve"> </w:t>
            </w:r>
            <w:r w:rsidR="00A66A74">
              <w:rPr>
                <w:szCs w:val="22"/>
                <w:lang w:val="es-EC"/>
              </w:rPr>
              <w:t>Análisis</w:t>
            </w:r>
            <w:r w:rsidR="00A66A74" w:rsidRPr="00A10498">
              <w:rPr>
                <w:szCs w:val="22"/>
                <w:lang w:val="es-EC"/>
              </w:rPr>
              <w:t xml:space="preserve"> </w:t>
            </w:r>
            <w:r w:rsidRPr="00A10498">
              <w:rPr>
                <w:szCs w:val="22"/>
                <w:lang w:val="es-EC"/>
              </w:rPr>
              <w:t xml:space="preserve">de residuos. Tipo de </w:t>
            </w:r>
            <w:r w:rsidR="00A66A74">
              <w:rPr>
                <w:szCs w:val="22"/>
                <w:lang w:val="es-EC"/>
              </w:rPr>
              <w:t>análisis</w:t>
            </w:r>
            <w:r w:rsidRPr="00A10498">
              <w:rPr>
                <w:szCs w:val="22"/>
                <w:lang w:val="es-EC"/>
              </w:rPr>
              <w:t xml:space="preserve">: </w:t>
            </w:r>
            <w:r w:rsidRPr="00393BEC">
              <w:rPr>
                <w:rFonts w:ascii="Garamond" w:hAnsi="Garamond"/>
              </w:rPr>
              <w:fldChar w:fldCharType="begin">
                <w:ffData>
                  <w:name w:val="Text852"/>
                  <w:enabled/>
                  <w:calcOnExit w:val="0"/>
                  <w:textInput/>
                </w:ffData>
              </w:fldChar>
            </w:r>
            <w:r w:rsidRPr="00A10498">
              <w:rPr>
                <w:rFonts w:ascii="Garamond" w:hAnsi="Garamond"/>
                <w:lang w:val="es-EC"/>
              </w:rPr>
              <w:instrText xml:space="preserve"> FORMTEXT </w:instrText>
            </w:r>
            <w:r w:rsidRPr="00393BEC">
              <w:rPr>
                <w:rFonts w:ascii="Garamond" w:hAnsi="Garamond"/>
              </w:rPr>
            </w:r>
            <w:r w:rsidRPr="00393BEC">
              <w:rPr>
                <w:rFonts w:ascii="Garamond" w:hAnsi="Garamond"/>
              </w:rPr>
              <w:fldChar w:fldCharType="separate"/>
            </w:r>
            <w:r w:rsidRPr="00A10498">
              <w:rPr>
                <w:rFonts w:ascii="Garamond" w:hAnsi="Garamond"/>
                <w:lang w:val="es-EC"/>
              </w:rPr>
              <w:t>     </w:t>
            </w:r>
            <w:r w:rsidRPr="00393BEC">
              <w:rPr>
                <w:rFonts w:ascii="Garamond" w:hAnsi="Garamond"/>
              </w:rPr>
              <w:fldChar w:fldCharType="end"/>
            </w:r>
          </w:p>
          <w:p w14:paraId="4F04FF63" w14:textId="77777777" w:rsidR="006F259E" w:rsidRPr="00A10498" w:rsidRDefault="006F259E" w:rsidP="006F259E">
            <w:pPr>
              <w:pStyle w:val="ListParagraph"/>
              <w:spacing w:before="80" w:after="40"/>
              <w:rPr>
                <w:rFonts w:ascii="Garamond" w:hAnsi="Garamond"/>
                <w:lang w:val="es-EC"/>
              </w:rPr>
            </w:pPr>
            <w:r w:rsidRPr="007A5008">
              <w:rPr>
                <w:szCs w:val="22"/>
              </w:rPr>
              <w:fldChar w:fldCharType="begin">
                <w:ffData>
                  <w:name w:val="Check25"/>
                  <w:enabled/>
                  <w:calcOnExit w:val="0"/>
                  <w:checkBox>
                    <w:sizeAuto/>
                    <w:default w:val="0"/>
                  </w:checkBox>
                </w:ffData>
              </w:fldChar>
            </w:r>
            <w:r w:rsidRPr="00A10498">
              <w:rPr>
                <w:szCs w:val="22"/>
                <w:lang w:val="es-EC"/>
              </w:rPr>
              <w:instrText xml:space="preserve"> FORMCHECKBOX </w:instrText>
            </w:r>
            <w:r w:rsidRPr="007A5008">
              <w:rPr>
                <w:szCs w:val="22"/>
              </w:rPr>
            </w:r>
            <w:r w:rsidRPr="007A5008">
              <w:rPr>
                <w:szCs w:val="22"/>
              </w:rPr>
              <w:fldChar w:fldCharType="separate"/>
            </w:r>
            <w:r w:rsidRPr="007A5008">
              <w:rPr>
                <w:szCs w:val="22"/>
              </w:rPr>
              <w:fldChar w:fldCharType="end"/>
            </w:r>
            <w:r w:rsidRPr="00A10498">
              <w:rPr>
                <w:szCs w:val="22"/>
                <w:lang w:val="es-EC"/>
              </w:rPr>
              <w:t xml:space="preserve"> Otro. Describir: </w:t>
            </w:r>
            <w:r w:rsidRPr="00393BEC">
              <w:rPr>
                <w:rFonts w:ascii="Garamond" w:hAnsi="Garamond"/>
              </w:rPr>
              <w:fldChar w:fldCharType="begin">
                <w:ffData>
                  <w:name w:val="Text852"/>
                  <w:enabled/>
                  <w:calcOnExit w:val="0"/>
                  <w:textInput/>
                </w:ffData>
              </w:fldChar>
            </w:r>
            <w:r w:rsidRPr="00A10498">
              <w:rPr>
                <w:rFonts w:ascii="Garamond" w:hAnsi="Garamond"/>
                <w:lang w:val="es-EC"/>
              </w:rPr>
              <w:instrText xml:space="preserve"> FORMTEXT </w:instrText>
            </w:r>
            <w:r w:rsidRPr="00393BEC">
              <w:rPr>
                <w:rFonts w:ascii="Garamond" w:hAnsi="Garamond"/>
              </w:rPr>
            </w:r>
            <w:r w:rsidRPr="00393BEC">
              <w:rPr>
                <w:rFonts w:ascii="Garamond" w:hAnsi="Garamond"/>
              </w:rPr>
              <w:fldChar w:fldCharType="separate"/>
            </w:r>
            <w:r w:rsidRPr="00A10498">
              <w:rPr>
                <w:rFonts w:ascii="Garamond" w:hAnsi="Garamond"/>
                <w:lang w:val="es-EC"/>
              </w:rPr>
              <w:t>     </w:t>
            </w:r>
            <w:r w:rsidRPr="00393BEC">
              <w:rPr>
                <w:rFonts w:ascii="Garamond" w:hAnsi="Garamond"/>
              </w:rPr>
              <w:fldChar w:fldCharType="end"/>
            </w:r>
          </w:p>
          <w:p w14:paraId="2B5549F3" w14:textId="77777777" w:rsidR="00F8687E" w:rsidRPr="00A10498" w:rsidRDefault="00F8687E" w:rsidP="00F8687E">
            <w:pPr>
              <w:pStyle w:val="ListParagraph"/>
              <w:rPr>
                <w:lang w:val="es-EC"/>
              </w:rPr>
            </w:pPr>
          </w:p>
          <w:p w14:paraId="43D75779" w14:textId="09BA3857" w:rsidR="00F8687E" w:rsidRPr="007A5008" w:rsidRDefault="00F8687E" w:rsidP="00F8687E">
            <w:pPr>
              <w:pStyle w:val="ListParagraph"/>
              <w:numPr>
                <w:ilvl w:val="0"/>
                <w:numId w:val="94"/>
              </w:numPr>
              <w:spacing w:before="80" w:after="40"/>
              <w:rPr>
                <w:szCs w:val="22"/>
              </w:rPr>
            </w:pPr>
            <w:r w:rsidRPr="00A10498">
              <w:rPr>
                <w:szCs w:val="22"/>
                <w:lang w:val="es-EC"/>
              </w:rPr>
              <w:t xml:space="preserve">¿Utiliza desinfectantes con compuesto de amonio cuaternario (QAC) u otros compuestos persistentes en superficies que tienen contacto directo con ingredientes o productos orgánicos?     </w:t>
            </w:r>
            <w:r w:rsidRPr="007A5008">
              <w:rPr>
                <w:szCs w:val="22"/>
              </w:rPr>
              <w:fldChar w:fldCharType="begin">
                <w:ffData>
                  <w:name w:val="Check25"/>
                  <w:enabled/>
                  <w:calcOnExit w:val="0"/>
                  <w:checkBox>
                    <w:sizeAuto/>
                    <w:default w:val="0"/>
                  </w:checkBox>
                </w:ffData>
              </w:fldChar>
            </w:r>
            <w:r w:rsidRPr="00A10498">
              <w:rPr>
                <w:szCs w:val="22"/>
                <w:lang w:val="es-EC"/>
              </w:rPr>
              <w:instrText xml:space="preserve"> FORMCHECKBOX </w:instrText>
            </w:r>
            <w:r w:rsidRPr="007A5008">
              <w:rPr>
                <w:szCs w:val="22"/>
              </w:rPr>
            </w:r>
            <w:r w:rsidRPr="007A5008">
              <w:rPr>
                <w:szCs w:val="22"/>
              </w:rPr>
              <w:fldChar w:fldCharType="separate"/>
            </w:r>
            <w:r w:rsidRPr="007A5008">
              <w:rPr>
                <w:szCs w:val="22"/>
              </w:rPr>
              <w:fldChar w:fldCharType="end"/>
            </w:r>
            <w:r w:rsidRPr="00A10498">
              <w:rPr>
                <w:szCs w:val="22"/>
                <w:lang w:val="es-EC"/>
              </w:rPr>
              <w:t xml:space="preserve"> </w:t>
            </w:r>
            <w:r w:rsidRPr="007A5008">
              <w:rPr>
                <w:szCs w:val="22"/>
              </w:rPr>
              <w:t xml:space="preserve">Sí     </w:t>
            </w:r>
            <w:r w:rsidRPr="007A5008">
              <w:rPr>
                <w:szCs w:val="22"/>
              </w:rPr>
              <w:fldChar w:fldCharType="begin">
                <w:ffData>
                  <w:name w:val="Check25"/>
                  <w:enabled/>
                  <w:calcOnExit w:val="0"/>
                  <w:checkBox>
                    <w:sizeAuto/>
                    <w:default w:val="0"/>
                  </w:checkBox>
                </w:ffData>
              </w:fldChar>
            </w:r>
            <w:r w:rsidRPr="007A5008">
              <w:rPr>
                <w:szCs w:val="22"/>
              </w:rPr>
              <w:instrText xml:space="preserve"> FORMCHECKBOX </w:instrText>
            </w:r>
            <w:r w:rsidRPr="007A5008">
              <w:rPr>
                <w:szCs w:val="22"/>
              </w:rPr>
            </w:r>
            <w:r w:rsidRPr="007A5008">
              <w:rPr>
                <w:szCs w:val="22"/>
              </w:rPr>
              <w:fldChar w:fldCharType="separate"/>
            </w:r>
            <w:r w:rsidRPr="007A5008">
              <w:rPr>
                <w:szCs w:val="22"/>
              </w:rPr>
              <w:fldChar w:fldCharType="end"/>
            </w:r>
            <w:r w:rsidRPr="007A5008">
              <w:rPr>
                <w:szCs w:val="22"/>
              </w:rPr>
              <w:t xml:space="preserve"> No. </w:t>
            </w:r>
            <w:r w:rsidRPr="00C36379">
              <w:rPr>
                <w:i/>
                <w:iCs/>
                <w:szCs w:val="22"/>
              </w:rPr>
              <w:t>Saltar a la sección F</w:t>
            </w:r>
            <w:r>
              <w:rPr>
                <w:szCs w:val="22"/>
              </w:rPr>
              <w:t xml:space="preserve">. </w:t>
            </w:r>
          </w:p>
          <w:p w14:paraId="37439AB1" w14:textId="77777777" w:rsidR="00F8687E" w:rsidRPr="007A5008" w:rsidRDefault="00F8687E" w:rsidP="00F8687E">
            <w:pPr>
              <w:pStyle w:val="ListParagraph"/>
              <w:numPr>
                <w:ilvl w:val="1"/>
                <w:numId w:val="94"/>
              </w:numPr>
              <w:spacing w:after="80"/>
              <w:ind w:left="720"/>
              <w:contextualSpacing w:val="0"/>
              <w:rPr>
                <w:rFonts w:cs="Arial"/>
                <w:szCs w:val="22"/>
              </w:rPr>
            </w:pPr>
            <w:r w:rsidRPr="00A10498">
              <w:rPr>
                <w:rFonts w:cs="Arial"/>
                <w:szCs w:val="22"/>
                <w:lang w:val="es-EC"/>
              </w:rPr>
              <w:t xml:space="preserve">Si utiliza un Procedimiento Operativo Estándar (SOP, por sus siglas en inglés) para asegurarse de que no queden residuos persistentes/QAC en las superficies en contacto con alimentos, adjunte una copia de su SOP.     </w:t>
            </w:r>
            <w:r w:rsidRPr="007A5008">
              <w:rPr>
                <w:szCs w:val="22"/>
              </w:rPr>
              <w:fldChar w:fldCharType="begin">
                <w:ffData>
                  <w:name w:val="Check25"/>
                  <w:enabled/>
                  <w:calcOnExit w:val="0"/>
                  <w:checkBox>
                    <w:sizeAuto/>
                    <w:default w:val="0"/>
                  </w:checkBox>
                </w:ffData>
              </w:fldChar>
            </w:r>
            <w:r w:rsidRPr="00A10498">
              <w:rPr>
                <w:szCs w:val="22"/>
                <w:lang w:val="es-EC"/>
              </w:rPr>
              <w:instrText xml:space="preserve"> FORMCHECKBOX </w:instrText>
            </w:r>
            <w:r w:rsidRPr="007A5008">
              <w:rPr>
                <w:szCs w:val="22"/>
              </w:rPr>
            </w:r>
            <w:r w:rsidRPr="007A5008">
              <w:rPr>
                <w:szCs w:val="22"/>
              </w:rPr>
              <w:fldChar w:fldCharType="separate"/>
            </w:r>
            <w:r w:rsidRPr="007A5008">
              <w:rPr>
                <w:szCs w:val="22"/>
              </w:rPr>
              <w:fldChar w:fldCharType="end"/>
            </w:r>
            <w:r w:rsidRPr="00A10498">
              <w:rPr>
                <w:szCs w:val="22"/>
                <w:lang w:val="es-EC"/>
              </w:rPr>
              <w:t xml:space="preserve"> </w:t>
            </w:r>
            <w:r w:rsidRPr="00A10498">
              <w:rPr>
                <w:b/>
                <w:bCs/>
                <w:szCs w:val="22"/>
                <w:lang w:val="es-EC"/>
              </w:rPr>
              <w:t>Adjunto</w:t>
            </w:r>
            <w:r w:rsidRPr="00A10498">
              <w:rPr>
                <w:b/>
                <w:bCs/>
                <w:szCs w:val="22"/>
                <w:lang w:val="es-EC"/>
              </w:rPr>
              <w:br/>
              <w:t xml:space="preserve">Su SOP debe responder a todas las preguntas a continuación. </w:t>
            </w:r>
            <w:r w:rsidRPr="00C36379">
              <w:rPr>
                <w:b/>
                <w:bCs/>
                <w:szCs w:val="22"/>
              </w:rPr>
              <w:t xml:space="preserve">Si no tiene </w:t>
            </w:r>
            <w:proofErr w:type="gramStart"/>
            <w:r w:rsidRPr="00C36379">
              <w:rPr>
                <w:b/>
                <w:bCs/>
                <w:szCs w:val="22"/>
              </w:rPr>
              <w:t>un SOP</w:t>
            </w:r>
            <w:proofErr w:type="gramEnd"/>
            <w:r w:rsidRPr="00C36379">
              <w:rPr>
                <w:b/>
                <w:bCs/>
                <w:szCs w:val="22"/>
              </w:rPr>
              <w:t>, responda las siguientes preguntas:</w:t>
            </w:r>
          </w:p>
          <w:p w14:paraId="37925B0F" w14:textId="77777777" w:rsidR="00F8687E" w:rsidRPr="00A10498" w:rsidRDefault="00F8687E" w:rsidP="00F8687E">
            <w:pPr>
              <w:pStyle w:val="ListParagraph"/>
              <w:numPr>
                <w:ilvl w:val="2"/>
                <w:numId w:val="94"/>
              </w:numPr>
              <w:contextualSpacing w:val="0"/>
              <w:rPr>
                <w:rFonts w:cs="Arial"/>
                <w:szCs w:val="22"/>
                <w:lang w:val="es-EC"/>
              </w:rPr>
            </w:pPr>
            <w:r w:rsidRPr="00A10498">
              <w:rPr>
                <w:rFonts w:cs="Arial"/>
                <w:szCs w:val="22"/>
                <w:lang w:val="es-EC"/>
              </w:rPr>
              <w:t xml:space="preserve">Describa el enjuague, purga u otro evento intermedio que se utiliza para eliminar los compuestos persistentes residuales. </w:t>
            </w:r>
            <w:r w:rsidRPr="007A5008">
              <w:rPr>
                <w:rFonts w:ascii="Garamond" w:hAnsi="Garamond"/>
                <w:szCs w:val="22"/>
              </w:rPr>
              <w:fldChar w:fldCharType="begin">
                <w:ffData>
                  <w:name w:val="Text852"/>
                  <w:enabled/>
                  <w:calcOnExit w:val="0"/>
                  <w:textInput/>
                </w:ffData>
              </w:fldChar>
            </w:r>
            <w:r w:rsidRPr="00A10498">
              <w:rPr>
                <w:rFonts w:ascii="Garamond" w:hAnsi="Garamond"/>
                <w:szCs w:val="22"/>
                <w:lang w:val="es-EC"/>
              </w:rPr>
              <w:instrText xml:space="preserve"> FORMTEXT </w:instrText>
            </w:r>
            <w:r w:rsidRPr="007A5008">
              <w:rPr>
                <w:rFonts w:ascii="Garamond" w:hAnsi="Garamond"/>
                <w:szCs w:val="22"/>
              </w:rPr>
            </w:r>
            <w:r w:rsidRPr="007A5008">
              <w:rPr>
                <w:rFonts w:ascii="Garamond" w:hAnsi="Garamond"/>
                <w:szCs w:val="22"/>
              </w:rPr>
              <w:fldChar w:fldCharType="separate"/>
            </w:r>
            <w:r w:rsidRPr="00A10498">
              <w:rPr>
                <w:rFonts w:ascii="Garamond" w:hAnsi="Garamond"/>
                <w:szCs w:val="22"/>
                <w:lang w:val="es-EC"/>
              </w:rPr>
              <w:t>     </w:t>
            </w:r>
            <w:r w:rsidRPr="007A5008">
              <w:rPr>
                <w:rFonts w:ascii="Garamond" w:hAnsi="Garamond"/>
                <w:szCs w:val="22"/>
              </w:rPr>
              <w:fldChar w:fldCharType="end"/>
            </w:r>
          </w:p>
          <w:p w14:paraId="0A096EC1" w14:textId="77777777" w:rsidR="00DA04DC" w:rsidRPr="00A10498" w:rsidRDefault="00DA04DC" w:rsidP="00DA04DC">
            <w:pPr>
              <w:rPr>
                <w:rFonts w:cs="Arial"/>
                <w:szCs w:val="22"/>
                <w:lang w:val="es-EC"/>
              </w:rPr>
            </w:pPr>
          </w:p>
          <w:p w14:paraId="6E67312C" w14:textId="77777777" w:rsidR="00DA04DC" w:rsidRPr="00A10498" w:rsidRDefault="00DA04DC" w:rsidP="00DA04DC">
            <w:pPr>
              <w:rPr>
                <w:rFonts w:cs="Arial"/>
                <w:szCs w:val="22"/>
                <w:lang w:val="es-EC"/>
              </w:rPr>
            </w:pPr>
          </w:p>
          <w:p w14:paraId="1737991C" w14:textId="77777777" w:rsidR="00F8687E" w:rsidRPr="00DA04DC" w:rsidRDefault="00F8687E" w:rsidP="00F8687E">
            <w:pPr>
              <w:pStyle w:val="ListParagraph"/>
              <w:numPr>
                <w:ilvl w:val="2"/>
                <w:numId w:val="94"/>
              </w:numPr>
              <w:contextualSpacing w:val="0"/>
              <w:rPr>
                <w:rFonts w:cs="Arial"/>
                <w:szCs w:val="22"/>
              </w:rPr>
            </w:pPr>
            <w:r w:rsidRPr="00A10498">
              <w:rPr>
                <w:szCs w:val="22"/>
                <w:lang w:val="es-EC"/>
              </w:rPr>
              <w:t>¿Realiza una prueba para asegurarse de que todos los compuestos persistentes se hayan eliminado de las superficies en contacto con los alimentos?</w:t>
            </w:r>
            <w:r w:rsidRPr="00A10498">
              <w:rPr>
                <w:rFonts w:cs="Arial"/>
                <w:szCs w:val="22"/>
                <w:lang w:val="es-EC"/>
              </w:rPr>
              <w:t>?</w:t>
            </w:r>
            <w:r w:rsidRPr="00A10498">
              <w:rPr>
                <w:rFonts w:cs="Arial"/>
                <w:szCs w:val="22"/>
                <w:lang w:val="es-EC"/>
              </w:rPr>
              <w:br/>
            </w:r>
            <w:r w:rsidRPr="007A5008">
              <w:rPr>
                <w:szCs w:val="22"/>
              </w:rPr>
              <w:fldChar w:fldCharType="begin">
                <w:ffData>
                  <w:name w:val="Check25"/>
                  <w:enabled/>
                  <w:calcOnExit w:val="0"/>
                  <w:checkBox>
                    <w:sizeAuto/>
                    <w:default w:val="0"/>
                  </w:checkBox>
                </w:ffData>
              </w:fldChar>
            </w:r>
            <w:r w:rsidRPr="00A10498">
              <w:rPr>
                <w:szCs w:val="22"/>
                <w:lang w:val="es-EC"/>
              </w:rPr>
              <w:instrText xml:space="preserve"> FORMCHECKBOX </w:instrText>
            </w:r>
            <w:r w:rsidRPr="007A5008">
              <w:rPr>
                <w:szCs w:val="22"/>
              </w:rPr>
            </w:r>
            <w:r w:rsidRPr="007A5008">
              <w:rPr>
                <w:szCs w:val="22"/>
              </w:rPr>
              <w:fldChar w:fldCharType="separate"/>
            </w:r>
            <w:r w:rsidRPr="007A5008">
              <w:rPr>
                <w:szCs w:val="22"/>
              </w:rPr>
              <w:fldChar w:fldCharType="end"/>
            </w:r>
            <w:r w:rsidRPr="00A10498">
              <w:rPr>
                <w:szCs w:val="22"/>
                <w:lang w:val="es-EC"/>
              </w:rPr>
              <w:t xml:space="preserve"> </w:t>
            </w:r>
            <w:r w:rsidRPr="007A5008">
              <w:rPr>
                <w:szCs w:val="22"/>
              </w:rPr>
              <w:t xml:space="preserve">Sí     </w:t>
            </w:r>
            <w:r w:rsidRPr="007A5008">
              <w:rPr>
                <w:szCs w:val="22"/>
              </w:rPr>
              <w:fldChar w:fldCharType="begin">
                <w:ffData>
                  <w:name w:val="Check25"/>
                  <w:enabled/>
                  <w:calcOnExit w:val="0"/>
                  <w:checkBox>
                    <w:sizeAuto/>
                    <w:default w:val="0"/>
                  </w:checkBox>
                </w:ffData>
              </w:fldChar>
            </w:r>
            <w:r w:rsidRPr="007A5008">
              <w:rPr>
                <w:szCs w:val="22"/>
              </w:rPr>
              <w:instrText xml:space="preserve"> FORMCHECKBOX </w:instrText>
            </w:r>
            <w:r w:rsidRPr="007A5008">
              <w:rPr>
                <w:szCs w:val="22"/>
              </w:rPr>
            </w:r>
            <w:r w:rsidRPr="007A5008">
              <w:rPr>
                <w:szCs w:val="22"/>
              </w:rPr>
              <w:fldChar w:fldCharType="separate"/>
            </w:r>
            <w:r w:rsidRPr="007A5008">
              <w:rPr>
                <w:szCs w:val="22"/>
              </w:rPr>
              <w:fldChar w:fldCharType="end"/>
            </w:r>
            <w:r w:rsidRPr="007A5008">
              <w:rPr>
                <w:szCs w:val="22"/>
              </w:rPr>
              <w:t xml:space="preserve"> No Especifique la prueba: </w:t>
            </w:r>
            <w:r w:rsidRPr="00393BEC">
              <w:rPr>
                <w:rFonts w:ascii="Garamond" w:hAnsi="Garamond"/>
              </w:rPr>
              <w:fldChar w:fldCharType="begin">
                <w:ffData>
                  <w:name w:val="Text852"/>
                  <w:enabled/>
                  <w:calcOnExit w:val="0"/>
                  <w:textInput/>
                </w:ffData>
              </w:fldChar>
            </w:r>
            <w:r w:rsidRPr="00393BEC">
              <w:rPr>
                <w:rFonts w:ascii="Garamond" w:hAnsi="Garamond"/>
              </w:rPr>
              <w:instrText xml:space="preserve"> FORMTEXT </w:instrText>
            </w:r>
            <w:r w:rsidRPr="00393BEC">
              <w:rPr>
                <w:rFonts w:ascii="Garamond" w:hAnsi="Garamond"/>
              </w:rPr>
            </w:r>
            <w:r w:rsidRPr="00393BEC">
              <w:rPr>
                <w:rFonts w:ascii="Garamond" w:hAnsi="Garamond"/>
              </w:rPr>
              <w:fldChar w:fldCharType="separate"/>
            </w:r>
            <w:r w:rsidRPr="00E352C0">
              <w:rPr>
                <w:rFonts w:ascii="Garamond" w:hAnsi="Garamond"/>
              </w:rPr>
              <w:t>     </w:t>
            </w:r>
            <w:r w:rsidRPr="00393BEC">
              <w:rPr>
                <w:rFonts w:ascii="Garamond" w:hAnsi="Garamond"/>
              </w:rPr>
              <w:fldChar w:fldCharType="end"/>
            </w:r>
          </w:p>
          <w:p w14:paraId="4511C9E9" w14:textId="77777777" w:rsidR="00DA04DC" w:rsidRPr="00DA04DC" w:rsidRDefault="00DA04DC" w:rsidP="00DA04DC">
            <w:pPr>
              <w:rPr>
                <w:rFonts w:cs="Arial"/>
                <w:szCs w:val="22"/>
              </w:rPr>
            </w:pPr>
          </w:p>
          <w:p w14:paraId="7AF8CD53" w14:textId="7B9AA345" w:rsidR="00F8687E" w:rsidRPr="00A10498" w:rsidRDefault="00F8687E" w:rsidP="00F8687E">
            <w:pPr>
              <w:pStyle w:val="ListParagraph"/>
              <w:numPr>
                <w:ilvl w:val="2"/>
                <w:numId w:val="94"/>
              </w:numPr>
              <w:contextualSpacing w:val="0"/>
              <w:rPr>
                <w:rFonts w:cs="Arial"/>
                <w:szCs w:val="22"/>
                <w:lang w:val="es-EC"/>
              </w:rPr>
            </w:pPr>
            <w:r w:rsidRPr="00A10498">
              <w:rPr>
                <w:rFonts w:cs="Arial"/>
                <w:szCs w:val="22"/>
                <w:lang w:val="es-EC"/>
              </w:rPr>
              <w:t xml:space="preserve">¿Con qué frecuencia se hacen las pruebas?   </w:t>
            </w:r>
            <w:r w:rsidRPr="00C36379">
              <w:rPr>
                <w:szCs w:val="22"/>
              </w:rPr>
              <w:fldChar w:fldCharType="begin">
                <w:ffData>
                  <w:name w:val="Check25"/>
                  <w:enabled/>
                  <w:calcOnExit w:val="0"/>
                  <w:checkBox>
                    <w:sizeAuto/>
                    <w:default w:val="0"/>
                  </w:checkBox>
                </w:ffData>
              </w:fldChar>
            </w:r>
            <w:r w:rsidRPr="00A10498">
              <w:rPr>
                <w:szCs w:val="22"/>
                <w:lang w:val="es-EC"/>
              </w:rPr>
              <w:instrText xml:space="preserve"> FORMCHECKBOX </w:instrText>
            </w:r>
            <w:r w:rsidRPr="00C36379">
              <w:rPr>
                <w:szCs w:val="22"/>
              </w:rPr>
            </w:r>
            <w:r w:rsidRPr="00C36379">
              <w:rPr>
                <w:szCs w:val="22"/>
              </w:rPr>
              <w:fldChar w:fldCharType="separate"/>
            </w:r>
            <w:r w:rsidRPr="00C36379">
              <w:rPr>
                <w:szCs w:val="22"/>
              </w:rPr>
              <w:fldChar w:fldCharType="end"/>
            </w:r>
            <w:r w:rsidRPr="00A10498">
              <w:rPr>
                <w:szCs w:val="22"/>
                <w:lang w:val="es-EC"/>
              </w:rPr>
              <w:t xml:space="preserve"> </w:t>
            </w:r>
            <w:r w:rsidRPr="00A10498">
              <w:rPr>
                <w:rFonts w:cs="Arial"/>
                <w:szCs w:val="22"/>
                <w:lang w:val="es-EC"/>
              </w:rPr>
              <w:t xml:space="preserve">Por </w:t>
            </w:r>
            <w:r w:rsidR="007C4848">
              <w:rPr>
                <w:rFonts w:cs="Arial"/>
                <w:szCs w:val="22"/>
                <w:lang w:val="es-EC"/>
              </w:rPr>
              <w:t>ronda</w:t>
            </w:r>
            <w:r w:rsidR="007C4848" w:rsidRPr="00A10498">
              <w:rPr>
                <w:rFonts w:cs="Arial"/>
                <w:szCs w:val="22"/>
                <w:lang w:val="es-EC"/>
              </w:rPr>
              <w:t xml:space="preserve"> </w:t>
            </w:r>
            <w:r w:rsidRPr="00A10498">
              <w:rPr>
                <w:rFonts w:cs="Arial"/>
                <w:szCs w:val="22"/>
                <w:lang w:val="es-EC"/>
              </w:rPr>
              <w:t xml:space="preserve">de producción   </w:t>
            </w:r>
            <w:r w:rsidRPr="00C36379">
              <w:rPr>
                <w:szCs w:val="22"/>
              </w:rPr>
              <w:fldChar w:fldCharType="begin">
                <w:ffData>
                  <w:name w:val="Check25"/>
                  <w:enabled/>
                  <w:calcOnExit w:val="0"/>
                  <w:checkBox>
                    <w:sizeAuto/>
                    <w:default w:val="0"/>
                  </w:checkBox>
                </w:ffData>
              </w:fldChar>
            </w:r>
            <w:r w:rsidRPr="00A10498">
              <w:rPr>
                <w:szCs w:val="22"/>
                <w:lang w:val="es-EC"/>
              </w:rPr>
              <w:instrText xml:space="preserve"> FORMCHECKBOX </w:instrText>
            </w:r>
            <w:r w:rsidRPr="00C36379">
              <w:rPr>
                <w:szCs w:val="22"/>
              </w:rPr>
            </w:r>
            <w:r w:rsidRPr="00C36379">
              <w:rPr>
                <w:szCs w:val="22"/>
              </w:rPr>
              <w:fldChar w:fldCharType="separate"/>
            </w:r>
            <w:r w:rsidRPr="00C36379">
              <w:rPr>
                <w:szCs w:val="22"/>
              </w:rPr>
              <w:fldChar w:fldCharType="end"/>
            </w:r>
            <w:r w:rsidRPr="00A10498">
              <w:rPr>
                <w:szCs w:val="22"/>
                <w:lang w:val="es-EC"/>
              </w:rPr>
              <w:t xml:space="preserve"> </w:t>
            </w:r>
            <w:r w:rsidRPr="00A10498">
              <w:rPr>
                <w:rFonts w:cs="Arial"/>
                <w:szCs w:val="22"/>
                <w:lang w:val="es-EC"/>
              </w:rPr>
              <w:t xml:space="preserve">Cada vez que se utilizan compuestos persistentes   </w:t>
            </w:r>
          </w:p>
          <w:p w14:paraId="70F98F79" w14:textId="35E9E742" w:rsidR="00F8687E" w:rsidRPr="00C36379" w:rsidRDefault="00F8687E" w:rsidP="00F8687E">
            <w:pPr>
              <w:pStyle w:val="ListParagraph"/>
              <w:ind w:left="1800"/>
              <w:contextualSpacing w:val="0"/>
              <w:rPr>
                <w:rFonts w:cs="Arial"/>
                <w:szCs w:val="22"/>
              </w:rPr>
            </w:pPr>
            <w:r w:rsidRPr="00213093">
              <w:fldChar w:fldCharType="begin">
                <w:ffData>
                  <w:name w:val="Check25"/>
                  <w:enabled/>
                  <w:calcOnExit w:val="0"/>
                  <w:checkBox>
                    <w:sizeAuto/>
                    <w:default w:val="0"/>
                  </w:checkBox>
                </w:ffData>
              </w:fldChar>
            </w:r>
            <w:r w:rsidRPr="00213093">
              <w:rPr>
                <w:szCs w:val="22"/>
              </w:rPr>
              <w:instrText xml:space="preserve"> FORMCHECKBOX </w:instrText>
            </w:r>
            <w:r w:rsidRPr="00213093">
              <w:fldChar w:fldCharType="separate"/>
            </w:r>
            <w:r w:rsidRPr="00213093">
              <w:fldChar w:fldCharType="end"/>
            </w:r>
            <w:r w:rsidRPr="00213093">
              <w:rPr>
                <w:szCs w:val="22"/>
              </w:rPr>
              <w:t xml:space="preserve"> </w:t>
            </w:r>
            <w:r w:rsidRPr="00213093">
              <w:rPr>
                <w:rFonts w:cs="Arial"/>
                <w:szCs w:val="22"/>
              </w:rPr>
              <w:t xml:space="preserve">Otros, especifique: </w:t>
            </w:r>
            <w:r w:rsidRPr="00C36379">
              <w:rPr>
                <w:szCs w:val="22"/>
              </w:rPr>
              <w:fldChar w:fldCharType="begin">
                <w:ffData>
                  <w:name w:val="Text852"/>
                  <w:enabled/>
                  <w:calcOnExit w:val="0"/>
                  <w:textInput/>
                </w:ffData>
              </w:fldChar>
            </w:r>
            <w:r w:rsidRPr="00C36379">
              <w:rPr>
                <w:szCs w:val="22"/>
              </w:rPr>
              <w:instrText xml:space="preserve"> FORMTEXT </w:instrText>
            </w:r>
            <w:r w:rsidRPr="00C36379">
              <w:rPr>
                <w:szCs w:val="22"/>
              </w:rPr>
            </w:r>
            <w:r w:rsidRPr="00C36379">
              <w:rPr>
                <w:szCs w:val="22"/>
              </w:rPr>
              <w:fldChar w:fldCharType="separate"/>
            </w:r>
            <w:r w:rsidRPr="00C36379">
              <w:rPr>
                <w:szCs w:val="22"/>
              </w:rPr>
              <w:t>     </w:t>
            </w:r>
            <w:r w:rsidRPr="00C36379">
              <w:rPr>
                <w:szCs w:val="22"/>
              </w:rPr>
              <w:fldChar w:fldCharType="end"/>
            </w:r>
          </w:p>
          <w:p w14:paraId="01128B5F" w14:textId="422443E9" w:rsidR="00F8687E" w:rsidRPr="00861917" w:rsidRDefault="00F8687E" w:rsidP="00F8687E">
            <w:pPr>
              <w:rPr>
                <w:rFonts w:ascii="Garamond" w:hAnsi="Garamond"/>
                <w:b/>
                <w:szCs w:val="22"/>
              </w:rPr>
            </w:pPr>
          </w:p>
        </w:tc>
      </w:tr>
      <w:tr w:rsidR="00F8687E" w:rsidRPr="006D327F" w14:paraId="6179357F" w14:textId="77777777" w:rsidTr="003C4491">
        <w:trPr>
          <w:trHeight w:val="1267"/>
          <w:jc w:val="center"/>
        </w:trPr>
        <w:tc>
          <w:tcPr>
            <w:tcW w:w="10811" w:type="dxa"/>
            <w:gridSpan w:val="3"/>
            <w:tcBorders>
              <w:top w:val="single" w:sz="4" w:space="0" w:color="auto"/>
            </w:tcBorders>
          </w:tcPr>
          <w:p w14:paraId="4D1B8034" w14:textId="148CDC01" w:rsidR="00F8687E" w:rsidRPr="00A10498" w:rsidRDefault="00F8687E" w:rsidP="00F8687E">
            <w:pPr>
              <w:pStyle w:val="ListParagraph"/>
              <w:numPr>
                <w:ilvl w:val="0"/>
                <w:numId w:val="78"/>
              </w:numPr>
              <w:spacing w:after="120"/>
              <w:contextualSpacing w:val="0"/>
              <w:rPr>
                <w:szCs w:val="22"/>
                <w:lang w:val="es-EC"/>
              </w:rPr>
            </w:pPr>
            <w:r w:rsidRPr="00A10498">
              <w:rPr>
                <w:b/>
                <w:bCs/>
                <w:sz w:val="24"/>
                <w:lang w:val="es-EC"/>
              </w:rPr>
              <w:lastRenderedPageBreak/>
              <w:t>AGUA Y ADITIVOS PARA EL AGUA</w:t>
            </w:r>
          </w:p>
          <w:p w14:paraId="4D570200" w14:textId="481012CC" w:rsidR="00F8687E" w:rsidRPr="006D327F" w:rsidRDefault="00F8687E" w:rsidP="00F8687E">
            <w:pPr>
              <w:pStyle w:val="ListParagraph"/>
              <w:numPr>
                <w:ilvl w:val="0"/>
                <w:numId w:val="89"/>
              </w:numPr>
              <w:spacing w:after="120"/>
              <w:contextualSpacing w:val="0"/>
              <w:rPr>
                <w:szCs w:val="22"/>
              </w:rPr>
            </w:pPr>
            <w:r w:rsidRPr="00A10498">
              <w:rPr>
                <w:szCs w:val="22"/>
                <w:lang w:val="es-EC"/>
              </w:rPr>
              <w:t xml:space="preserve">¿Se utiliza agua en contacto con productos orgánicos (por ejemplo, agua de lavado)?   </w:t>
            </w:r>
            <w:r w:rsidRPr="006D327F">
              <w:fldChar w:fldCharType="begin">
                <w:ffData>
                  <w:name w:val="Check25"/>
                  <w:enabled/>
                  <w:calcOnExit w:val="0"/>
                  <w:checkBox>
                    <w:sizeAuto/>
                    <w:default w:val="0"/>
                  </w:checkBox>
                </w:ffData>
              </w:fldChar>
            </w:r>
            <w:r w:rsidRPr="00A10498">
              <w:rPr>
                <w:lang w:val="es-EC"/>
              </w:rPr>
              <w:instrText xml:space="preserve"> FORMCHECKBOX </w:instrText>
            </w:r>
            <w:r w:rsidRPr="006D327F">
              <w:fldChar w:fldCharType="separate"/>
            </w:r>
            <w:r w:rsidRPr="006D327F">
              <w:fldChar w:fldCharType="end"/>
            </w:r>
            <w:r w:rsidRPr="00A10498">
              <w:rPr>
                <w:lang w:val="es-EC"/>
              </w:rPr>
              <w:t xml:space="preserve"> </w:t>
            </w:r>
            <w:r w:rsidRPr="006D327F">
              <w:t xml:space="preserve">Sí   </w:t>
            </w:r>
            <w:r w:rsidRPr="006D327F">
              <w:fldChar w:fldCharType="begin">
                <w:ffData>
                  <w:name w:val="Check25"/>
                  <w:enabled/>
                  <w:calcOnExit w:val="0"/>
                  <w:checkBox>
                    <w:sizeAuto/>
                    <w:default w:val="0"/>
                  </w:checkBox>
                </w:ffData>
              </w:fldChar>
            </w:r>
            <w:r w:rsidRPr="006D327F">
              <w:instrText xml:space="preserve"> FORMCHECKBOX </w:instrText>
            </w:r>
            <w:r w:rsidRPr="006D327F">
              <w:fldChar w:fldCharType="separate"/>
            </w:r>
            <w:r w:rsidRPr="006D327F">
              <w:fldChar w:fldCharType="end"/>
            </w:r>
            <w:r w:rsidRPr="006D327F">
              <w:t xml:space="preserve"> No. </w:t>
            </w:r>
            <w:r w:rsidRPr="00393BEC">
              <w:rPr>
                <w:i/>
                <w:iCs/>
              </w:rPr>
              <w:t xml:space="preserve">Vaya a la sección G. </w:t>
            </w:r>
          </w:p>
          <w:p w14:paraId="65E1B082" w14:textId="40A1CDD7" w:rsidR="00F8687E" w:rsidRPr="00CD658A" w:rsidRDefault="00F8687E" w:rsidP="00F8687E">
            <w:pPr>
              <w:pStyle w:val="ListParagraph"/>
              <w:keepNext/>
              <w:numPr>
                <w:ilvl w:val="0"/>
                <w:numId w:val="89"/>
              </w:numPr>
              <w:spacing w:after="120"/>
              <w:contextualSpacing w:val="0"/>
            </w:pPr>
            <w:r w:rsidRPr="00A10498">
              <w:rPr>
                <w:lang w:val="es-EC"/>
              </w:rPr>
              <w:t xml:space="preserve">¿Cuál es su fuente de agua? </w:t>
            </w:r>
            <w:r w:rsidRPr="00A10498">
              <w:rPr>
                <w:bCs/>
                <w:szCs w:val="22"/>
                <w:lang w:val="es-EC"/>
              </w:rPr>
              <w:t xml:space="preserve">Marque todo lo que corresponda.   </w:t>
            </w:r>
            <w:r w:rsidRPr="00F74FEA">
              <w:rPr>
                <w:bCs/>
                <w:szCs w:val="22"/>
              </w:rPr>
              <w:fldChar w:fldCharType="begin">
                <w:ffData>
                  <w:name w:val="Check26"/>
                  <w:enabled/>
                  <w:calcOnExit w:val="0"/>
                  <w:checkBox>
                    <w:sizeAuto/>
                    <w:default w:val="0"/>
                  </w:checkBox>
                </w:ffData>
              </w:fldChar>
            </w:r>
            <w:r w:rsidRPr="00A10498">
              <w:rPr>
                <w:bCs/>
                <w:szCs w:val="22"/>
                <w:lang w:val="es-EC"/>
              </w:rPr>
              <w:instrText xml:space="preserve"> FORMCHECKBOX </w:instrText>
            </w:r>
            <w:r w:rsidRPr="00F74FEA">
              <w:rPr>
                <w:bCs/>
                <w:szCs w:val="22"/>
              </w:rPr>
            </w:r>
            <w:r w:rsidRPr="00F74FEA">
              <w:rPr>
                <w:bCs/>
                <w:szCs w:val="22"/>
              </w:rPr>
              <w:fldChar w:fldCharType="separate"/>
            </w:r>
            <w:r w:rsidRPr="00F74FEA">
              <w:rPr>
                <w:bCs/>
                <w:szCs w:val="22"/>
              </w:rPr>
              <w:fldChar w:fldCharType="end"/>
            </w:r>
            <w:r w:rsidRPr="00A10498">
              <w:rPr>
                <w:bCs/>
                <w:szCs w:val="22"/>
                <w:lang w:val="es-EC"/>
              </w:rPr>
              <w:t xml:space="preserve"> </w:t>
            </w:r>
            <w:r w:rsidRPr="00F74FEA">
              <w:rPr>
                <w:bCs/>
                <w:szCs w:val="22"/>
              </w:rPr>
              <w:t xml:space="preserve">Municipal   </w:t>
            </w:r>
            <w:r w:rsidRPr="00F74FEA">
              <w:rPr>
                <w:bCs/>
                <w:szCs w:val="22"/>
              </w:rPr>
              <w:fldChar w:fldCharType="begin">
                <w:ffData>
                  <w:name w:val="Check27"/>
                  <w:enabled/>
                  <w:calcOnExit w:val="0"/>
                  <w:checkBox>
                    <w:sizeAuto/>
                    <w:default w:val="0"/>
                  </w:checkBox>
                </w:ffData>
              </w:fldChar>
            </w:r>
            <w:r w:rsidRPr="00F74FEA">
              <w:rPr>
                <w:bCs/>
                <w:szCs w:val="22"/>
              </w:rPr>
              <w:instrText xml:space="preserve"> FORMCHECKBOX </w:instrText>
            </w:r>
            <w:r w:rsidRPr="00F74FEA">
              <w:rPr>
                <w:bCs/>
                <w:szCs w:val="22"/>
              </w:rPr>
            </w:r>
            <w:r w:rsidRPr="00F74FEA">
              <w:rPr>
                <w:bCs/>
                <w:szCs w:val="22"/>
              </w:rPr>
              <w:fldChar w:fldCharType="separate"/>
            </w:r>
            <w:r w:rsidRPr="00F74FEA">
              <w:rPr>
                <w:bCs/>
                <w:szCs w:val="22"/>
              </w:rPr>
              <w:fldChar w:fldCharType="end"/>
            </w:r>
            <w:r w:rsidRPr="00F74FEA">
              <w:rPr>
                <w:bCs/>
                <w:szCs w:val="22"/>
              </w:rPr>
              <w:t xml:space="preserve"> Pozo in situ   </w:t>
            </w:r>
            <w:r w:rsidRPr="00F74FEA">
              <w:rPr>
                <w:bCs/>
                <w:szCs w:val="22"/>
              </w:rPr>
              <w:fldChar w:fldCharType="begin">
                <w:ffData>
                  <w:name w:val="Check28"/>
                  <w:enabled/>
                  <w:calcOnExit w:val="0"/>
                  <w:checkBox>
                    <w:sizeAuto/>
                    <w:default w:val="0"/>
                  </w:checkBox>
                </w:ffData>
              </w:fldChar>
            </w:r>
            <w:r w:rsidRPr="00F74FEA">
              <w:rPr>
                <w:bCs/>
                <w:szCs w:val="22"/>
              </w:rPr>
              <w:instrText xml:space="preserve"> FORMCHECKBOX </w:instrText>
            </w:r>
            <w:r w:rsidRPr="00F74FEA">
              <w:rPr>
                <w:bCs/>
                <w:szCs w:val="22"/>
              </w:rPr>
            </w:r>
            <w:r w:rsidRPr="00F74FEA">
              <w:rPr>
                <w:bCs/>
                <w:szCs w:val="22"/>
              </w:rPr>
              <w:fldChar w:fldCharType="separate"/>
            </w:r>
            <w:r w:rsidRPr="00F74FEA">
              <w:rPr>
                <w:bCs/>
                <w:szCs w:val="22"/>
              </w:rPr>
              <w:fldChar w:fldCharType="end"/>
            </w:r>
            <w:r w:rsidRPr="00F74FEA">
              <w:rPr>
                <w:bCs/>
                <w:szCs w:val="22"/>
              </w:rPr>
              <w:t xml:space="preserve"> Otro. Sírvase especificar: </w:t>
            </w:r>
            <w:r w:rsidRPr="00F74FEA">
              <w:rPr>
                <w:rFonts w:ascii="Garamond" w:hAnsi="Garamond" w:cs="Arial"/>
                <w:szCs w:val="22"/>
              </w:rPr>
              <w:fldChar w:fldCharType="begin">
                <w:ffData>
                  <w:name w:val="Text333"/>
                  <w:enabled/>
                  <w:calcOnExit w:val="0"/>
                  <w:textInput/>
                </w:ffData>
              </w:fldChar>
            </w:r>
            <w:r w:rsidRPr="00F74FEA">
              <w:rPr>
                <w:rFonts w:ascii="Garamond" w:hAnsi="Garamond" w:cs="Arial"/>
                <w:szCs w:val="22"/>
              </w:rPr>
              <w:instrText xml:space="preserve"> FORMTEXT </w:instrText>
            </w:r>
            <w:r w:rsidRPr="00F74FEA">
              <w:rPr>
                <w:rFonts w:ascii="Garamond" w:hAnsi="Garamond" w:cs="Arial"/>
                <w:szCs w:val="22"/>
              </w:rPr>
            </w:r>
            <w:r w:rsidRPr="00F74FEA">
              <w:rPr>
                <w:rFonts w:ascii="Garamond" w:hAnsi="Garamond" w:cs="Arial"/>
                <w:szCs w:val="22"/>
              </w:rPr>
              <w:fldChar w:fldCharType="separate"/>
            </w:r>
            <w:r w:rsidRPr="00F40FDB">
              <w:rPr>
                <w:rFonts w:ascii="Garamond" w:hAnsi="Garamond"/>
                <w:noProof/>
              </w:rPr>
              <w:t>     </w:t>
            </w:r>
            <w:r w:rsidRPr="00F74FEA">
              <w:rPr>
                <w:rFonts w:ascii="Garamond" w:hAnsi="Garamond" w:cs="Arial"/>
                <w:szCs w:val="22"/>
              </w:rPr>
              <w:fldChar w:fldCharType="end"/>
            </w:r>
          </w:p>
          <w:p w14:paraId="49F37540" w14:textId="77777777" w:rsidR="00F8687E" w:rsidRDefault="00F8687E" w:rsidP="00F8687E">
            <w:pPr>
              <w:pStyle w:val="ListParagraph"/>
              <w:keepNext/>
              <w:numPr>
                <w:ilvl w:val="0"/>
                <w:numId w:val="89"/>
              </w:numPr>
              <w:spacing w:after="40"/>
              <w:rPr>
                <w:szCs w:val="22"/>
              </w:rPr>
            </w:pPr>
            <w:r w:rsidRPr="00A10498">
              <w:rPr>
                <w:szCs w:val="22"/>
                <w:lang w:val="es-EC"/>
              </w:rPr>
              <w:t xml:space="preserve">¿Cómo se asegura de que el agua sea potable y cumpla con los estándares de la Ley de Agua Potable Segura? </w:t>
            </w:r>
            <w:r w:rsidRPr="00CC1C78">
              <w:rPr>
                <w:szCs w:val="22"/>
              </w:rPr>
              <w:t>Puede adjuntar los resultados de las pruebas de agua.</w:t>
            </w:r>
          </w:p>
          <w:p w14:paraId="79812746" w14:textId="76767863" w:rsidR="00F8687E" w:rsidRDefault="00F8687E" w:rsidP="00F8687E">
            <w:pPr>
              <w:pStyle w:val="ListParagraph"/>
              <w:keepNext/>
              <w:spacing w:after="40"/>
              <w:ind w:left="360"/>
              <w:rPr>
                <w:szCs w:val="22"/>
              </w:rPr>
            </w:pPr>
            <w:r w:rsidRPr="00393BEC">
              <w:rPr>
                <w:rFonts w:cs="Arial"/>
                <w:szCs w:val="22"/>
              </w:rPr>
              <w:fldChar w:fldCharType="begin">
                <w:ffData>
                  <w:name w:val="Text333"/>
                  <w:enabled/>
                  <w:calcOnExit w:val="0"/>
                  <w:textInput/>
                </w:ffData>
              </w:fldChar>
            </w:r>
            <w:r w:rsidRPr="00393BEC">
              <w:rPr>
                <w:rFonts w:cs="Arial"/>
                <w:szCs w:val="22"/>
              </w:rPr>
              <w:instrText xml:space="preserve"> FORMTEXT </w:instrText>
            </w:r>
            <w:r w:rsidRPr="00393BEC">
              <w:rPr>
                <w:rFonts w:cs="Arial"/>
                <w:szCs w:val="22"/>
              </w:rPr>
            </w:r>
            <w:r w:rsidRPr="00393BEC">
              <w:rPr>
                <w:rFonts w:cs="Arial"/>
                <w:szCs w:val="22"/>
              </w:rPr>
              <w:fldChar w:fldCharType="separate"/>
            </w:r>
            <w:r w:rsidRPr="00393BEC">
              <w:rPr>
                <w:noProof/>
                <w:szCs w:val="22"/>
              </w:rPr>
              <w:t>     </w:t>
            </w:r>
            <w:r w:rsidRPr="00393BEC">
              <w:rPr>
                <w:rFonts w:cs="Arial"/>
                <w:szCs w:val="22"/>
              </w:rPr>
              <w:fldChar w:fldCharType="end"/>
            </w:r>
            <w:r>
              <w:rPr>
                <w:rFonts w:cs="Arial"/>
                <w:szCs w:val="22"/>
              </w:rPr>
              <w:t xml:space="preserve">         </w:t>
            </w:r>
            <w:r w:rsidRPr="00393BEC">
              <w:rPr>
                <w:szCs w:val="22"/>
              </w:rPr>
              <w:fldChar w:fldCharType="begin">
                <w:ffData>
                  <w:name w:val="Check25"/>
                  <w:enabled/>
                  <w:calcOnExit w:val="0"/>
                  <w:checkBox>
                    <w:sizeAuto/>
                    <w:default w:val="0"/>
                  </w:checkBox>
                </w:ffData>
              </w:fldChar>
            </w:r>
            <w:r w:rsidRPr="00393BEC">
              <w:rPr>
                <w:szCs w:val="22"/>
              </w:rPr>
              <w:instrText xml:space="preserve"> FORMCHECKBOX </w:instrText>
            </w:r>
            <w:r w:rsidRPr="00393BEC">
              <w:rPr>
                <w:szCs w:val="22"/>
              </w:rPr>
            </w:r>
            <w:r w:rsidRPr="00393BEC">
              <w:rPr>
                <w:szCs w:val="22"/>
              </w:rPr>
              <w:fldChar w:fldCharType="separate"/>
            </w:r>
            <w:r w:rsidRPr="00393BEC">
              <w:rPr>
                <w:szCs w:val="22"/>
              </w:rPr>
              <w:fldChar w:fldCharType="end"/>
            </w:r>
            <w:r>
              <w:rPr>
                <w:szCs w:val="22"/>
              </w:rPr>
              <w:t xml:space="preserve">  </w:t>
            </w:r>
            <w:r w:rsidR="0081502E">
              <w:rPr>
                <w:b/>
                <w:bCs/>
                <w:szCs w:val="22"/>
              </w:rPr>
              <w:t>Análisis</w:t>
            </w:r>
            <w:r w:rsidR="0081502E" w:rsidRPr="00393BEC">
              <w:rPr>
                <w:b/>
                <w:bCs/>
                <w:szCs w:val="22"/>
              </w:rPr>
              <w:t xml:space="preserve"> </w:t>
            </w:r>
            <w:r w:rsidRPr="00393BEC">
              <w:rPr>
                <w:b/>
                <w:bCs/>
                <w:szCs w:val="22"/>
              </w:rPr>
              <w:t xml:space="preserve">de agua adjunta    </w:t>
            </w:r>
          </w:p>
          <w:p w14:paraId="54559CD6" w14:textId="77777777" w:rsidR="00AB2DA3" w:rsidRDefault="00AB2DA3" w:rsidP="00F8687E">
            <w:pPr>
              <w:pStyle w:val="ListParagraph"/>
              <w:keepNext/>
              <w:spacing w:after="40"/>
              <w:ind w:left="360"/>
              <w:rPr>
                <w:szCs w:val="22"/>
              </w:rPr>
            </w:pPr>
          </w:p>
          <w:p w14:paraId="76E1E7F8" w14:textId="77777777" w:rsidR="00AB2DA3" w:rsidRDefault="00AB2DA3" w:rsidP="00F8687E">
            <w:pPr>
              <w:pStyle w:val="ListParagraph"/>
              <w:keepNext/>
              <w:spacing w:after="40"/>
              <w:ind w:left="360"/>
              <w:rPr>
                <w:szCs w:val="22"/>
              </w:rPr>
            </w:pPr>
          </w:p>
          <w:p w14:paraId="62D38042" w14:textId="77777777" w:rsidR="00AB2DA3" w:rsidRPr="00CC1C78" w:rsidRDefault="00AB2DA3" w:rsidP="00F8687E">
            <w:pPr>
              <w:pStyle w:val="ListParagraph"/>
              <w:keepNext/>
              <w:spacing w:after="40"/>
              <w:ind w:left="360"/>
              <w:rPr>
                <w:szCs w:val="22"/>
              </w:rPr>
            </w:pPr>
          </w:p>
          <w:p w14:paraId="7D9E17CD" w14:textId="69237AF6" w:rsidR="00F8687E" w:rsidRPr="00AB2DA3" w:rsidRDefault="00F8687E" w:rsidP="00F8687E">
            <w:pPr>
              <w:pStyle w:val="ListParagraph"/>
              <w:numPr>
                <w:ilvl w:val="1"/>
                <w:numId w:val="89"/>
              </w:numPr>
            </w:pPr>
            <w:r w:rsidRPr="00A10498">
              <w:rPr>
                <w:szCs w:val="22"/>
                <w:lang w:val="es-EC"/>
              </w:rPr>
              <w:t xml:space="preserve">Describa los procesos de tratamiento de agua utilizados en el sitio (ósmosis inversa, UV, filtración de carbono, ablandadores de agua, ajuste de pH, etc.), si corresponde.  </w:t>
            </w:r>
            <w:r w:rsidRPr="00527F62">
              <w:rPr>
                <w:rFonts w:cs="Arial"/>
                <w:szCs w:val="22"/>
              </w:rPr>
              <w:fldChar w:fldCharType="begin">
                <w:ffData>
                  <w:name w:val="Text333"/>
                  <w:enabled/>
                  <w:calcOnExit w:val="0"/>
                  <w:textInput/>
                </w:ffData>
              </w:fldChar>
            </w:r>
            <w:r w:rsidRPr="00A10498">
              <w:rPr>
                <w:rFonts w:cs="Arial"/>
                <w:szCs w:val="22"/>
                <w:lang w:val="es-EC"/>
              </w:rPr>
              <w:instrText xml:space="preserve"> FORMTEXT </w:instrText>
            </w:r>
            <w:r w:rsidRPr="00527F62">
              <w:rPr>
                <w:rFonts w:cs="Arial"/>
                <w:szCs w:val="22"/>
              </w:rPr>
            </w:r>
            <w:r w:rsidRPr="00527F62">
              <w:rPr>
                <w:rFonts w:cs="Arial"/>
                <w:szCs w:val="22"/>
              </w:rPr>
              <w:fldChar w:fldCharType="separate"/>
            </w:r>
            <w:r w:rsidRPr="00A10498">
              <w:rPr>
                <w:noProof/>
                <w:lang w:val="es-EC"/>
              </w:rPr>
              <w:t>     </w:t>
            </w:r>
            <w:r w:rsidRPr="00527F62">
              <w:rPr>
                <w:rFonts w:cs="Arial"/>
                <w:szCs w:val="22"/>
              </w:rPr>
              <w:fldChar w:fldCharType="end"/>
            </w:r>
            <w:r w:rsidRPr="00A10498">
              <w:rPr>
                <w:rFonts w:cs="Arial"/>
                <w:szCs w:val="22"/>
                <w:lang w:val="es-EC"/>
              </w:rPr>
              <w:t xml:space="preserve">                 </w:t>
            </w:r>
            <w:r w:rsidRPr="00527F62">
              <w:rPr>
                <w:bCs/>
                <w:szCs w:val="22"/>
              </w:rPr>
              <w:fldChar w:fldCharType="begin">
                <w:ffData>
                  <w:name w:val="Check26"/>
                  <w:enabled/>
                  <w:calcOnExit w:val="0"/>
                  <w:checkBox>
                    <w:sizeAuto/>
                    <w:default w:val="0"/>
                  </w:checkBox>
                </w:ffData>
              </w:fldChar>
            </w:r>
            <w:r w:rsidRPr="00A10498">
              <w:rPr>
                <w:bCs/>
                <w:szCs w:val="22"/>
                <w:lang w:val="es-EC"/>
              </w:rPr>
              <w:instrText xml:space="preserve"> FORMCHECKBOX </w:instrText>
            </w:r>
            <w:r w:rsidRPr="00527F62">
              <w:rPr>
                <w:bCs/>
                <w:szCs w:val="22"/>
              </w:rPr>
            </w:r>
            <w:r w:rsidRPr="00527F62">
              <w:rPr>
                <w:bCs/>
                <w:szCs w:val="22"/>
              </w:rPr>
              <w:fldChar w:fldCharType="separate"/>
            </w:r>
            <w:r w:rsidRPr="00527F62">
              <w:rPr>
                <w:bCs/>
                <w:szCs w:val="22"/>
              </w:rPr>
              <w:fldChar w:fldCharType="end"/>
            </w:r>
            <w:r w:rsidRPr="00A10498">
              <w:rPr>
                <w:bCs/>
                <w:szCs w:val="22"/>
                <w:lang w:val="es-EC"/>
              </w:rPr>
              <w:t xml:space="preserve">  </w:t>
            </w:r>
            <w:r w:rsidRPr="008B4A8A">
              <w:rPr>
                <w:i/>
                <w:iCs/>
                <w:szCs w:val="22"/>
              </w:rPr>
              <w:t>N/A, no utilizo tratamientos de agua en el lugar</w:t>
            </w:r>
          </w:p>
          <w:p w14:paraId="0FE6EE48" w14:textId="77777777" w:rsidR="00AB2DA3" w:rsidRDefault="00AB2DA3" w:rsidP="00AB2DA3"/>
          <w:p w14:paraId="007F094C" w14:textId="77777777" w:rsidR="00AB2DA3" w:rsidRPr="00527F62" w:rsidRDefault="00AB2DA3" w:rsidP="00AB2DA3"/>
          <w:p w14:paraId="03D99DFD" w14:textId="1A8FF920" w:rsidR="00F8687E" w:rsidRPr="00530C17" w:rsidRDefault="00F8687E" w:rsidP="00F8687E">
            <w:r w:rsidRPr="00527F62">
              <w:rPr>
                <w:szCs w:val="22"/>
              </w:rPr>
              <w:t xml:space="preserve">           </w:t>
            </w:r>
          </w:p>
          <w:p w14:paraId="3CA886BA" w14:textId="77777777" w:rsidR="000F408F" w:rsidRPr="00A10498" w:rsidRDefault="00F8687E" w:rsidP="00F8687E">
            <w:pPr>
              <w:pStyle w:val="ListParagraph"/>
              <w:keepNext/>
              <w:numPr>
                <w:ilvl w:val="0"/>
                <w:numId w:val="89"/>
              </w:numPr>
              <w:spacing w:after="40"/>
              <w:rPr>
                <w:lang w:val="es-EC"/>
              </w:rPr>
            </w:pPr>
            <w:r w:rsidRPr="00A10498">
              <w:rPr>
                <w:szCs w:val="22"/>
                <w:lang w:val="es-EC"/>
              </w:rPr>
              <w:lastRenderedPageBreak/>
              <w:t xml:space="preserve">¿Agrega alguna sustancia al agua que entre en contacto directo con productos orgánicos (por ejemplo, peróxido de hidrógeno, agentes flotantes, cloro, etc.)?  </w:t>
            </w:r>
          </w:p>
          <w:p w14:paraId="6750B453" w14:textId="58ED117E" w:rsidR="000F408F" w:rsidRPr="00A10498" w:rsidRDefault="00F8687E" w:rsidP="000F408F">
            <w:pPr>
              <w:pStyle w:val="ListParagraph"/>
              <w:keepNext/>
              <w:spacing w:after="40"/>
              <w:ind w:left="360"/>
              <w:rPr>
                <w:b/>
                <w:bCs/>
                <w:i/>
                <w:iCs/>
                <w:lang w:val="es-EC"/>
              </w:rPr>
            </w:pPr>
            <w:r w:rsidRPr="00A10498">
              <w:rPr>
                <w:szCs w:val="22"/>
                <w:lang w:val="es-EC"/>
              </w:rPr>
              <w:t xml:space="preserve"> </w:t>
            </w:r>
            <w:r w:rsidRPr="006D327F">
              <w:fldChar w:fldCharType="begin">
                <w:ffData>
                  <w:name w:val="Check25"/>
                  <w:enabled/>
                  <w:calcOnExit w:val="0"/>
                  <w:checkBox>
                    <w:sizeAuto/>
                    <w:default w:val="0"/>
                  </w:checkBox>
                </w:ffData>
              </w:fldChar>
            </w:r>
            <w:r w:rsidRPr="00A10498">
              <w:rPr>
                <w:lang w:val="es-EC"/>
              </w:rPr>
              <w:instrText xml:space="preserve"> FORMCHECKBOX </w:instrText>
            </w:r>
            <w:r w:rsidRPr="006D327F">
              <w:fldChar w:fldCharType="separate"/>
            </w:r>
            <w:r w:rsidRPr="006D327F">
              <w:fldChar w:fldCharType="end"/>
            </w:r>
            <w:r w:rsidRPr="00A10498">
              <w:rPr>
                <w:lang w:val="es-EC"/>
              </w:rPr>
              <w:t xml:space="preserve"> Sí. </w:t>
            </w:r>
            <w:r w:rsidRPr="00A10498">
              <w:rPr>
                <w:i/>
                <w:iCs/>
                <w:lang w:val="es-EC"/>
              </w:rPr>
              <w:t>Enumere todos los materiales de la tabla en la Sección E</w:t>
            </w:r>
            <w:r w:rsidRPr="00A10498">
              <w:rPr>
                <w:b/>
                <w:bCs/>
                <w:i/>
                <w:iCs/>
                <w:lang w:val="es-EC"/>
              </w:rPr>
              <w:t xml:space="preserve">. </w:t>
            </w:r>
          </w:p>
          <w:p w14:paraId="4E8E9C7F" w14:textId="19C4FB46" w:rsidR="00F8687E" w:rsidRPr="00A10498" w:rsidRDefault="00F8687E" w:rsidP="004B79A9">
            <w:pPr>
              <w:keepNext/>
              <w:spacing w:after="120"/>
              <w:ind w:left="360"/>
              <w:rPr>
                <w:lang w:val="es-EC"/>
              </w:rPr>
            </w:pPr>
            <w:r w:rsidRPr="00A10498">
              <w:rPr>
                <w:b/>
                <w:bCs/>
                <w:i/>
                <w:iCs/>
                <w:lang w:val="es-EC"/>
              </w:rPr>
              <w:t xml:space="preserve"> </w:t>
            </w:r>
            <w:r w:rsidRPr="006D327F">
              <w:fldChar w:fldCharType="begin">
                <w:ffData>
                  <w:name w:val="Check25"/>
                  <w:enabled/>
                  <w:calcOnExit w:val="0"/>
                  <w:checkBox>
                    <w:sizeAuto/>
                    <w:default w:val="0"/>
                  </w:checkBox>
                </w:ffData>
              </w:fldChar>
            </w:r>
            <w:r w:rsidRPr="00A10498">
              <w:rPr>
                <w:lang w:val="es-EC"/>
              </w:rPr>
              <w:instrText xml:space="preserve"> FORMCHECKBOX </w:instrText>
            </w:r>
            <w:r w:rsidRPr="006D327F">
              <w:fldChar w:fldCharType="separate"/>
            </w:r>
            <w:r w:rsidRPr="006D327F">
              <w:fldChar w:fldCharType="end"/>
            </w:r>
            <w:r w:rsidRPr="00A10498">
              <w:rPr>
                <w:lang w:val="es-EC"/>
              </w:rPr>
              <w:t xml:space="preserve"> No. </w:t>
            </w:r>
            <w:r w:rsidRPr="00A10498">
              <w:rPr>
                <w:i/>
                <w:iCs/>
                <w:lang w:val="es-EC"/>
              </w:rPr>
              <w:t>Vaya a la sección G.</w:t>
            </w:r>
          </w:p>
          <w:p w14:paraId="425B8F2B" w14:textId="79BF12B0" w:rsidR="00F8687E" w:rsidRPr="00A10498" w:rsidRDefault="00F8687E" w:rsidP="00F8687E">
            <w:pPr>
              <w:pStyle w:val="ListParagraph"/>
              <w:numPr>
                <w:ilvl w:val="1"/>
                <w:numId w:val="89"/>
              </w:numPr>
              <w:rPr>
                <w:szCs w:val="22"/>
                <w:lang w:val="es-EC"/>
              </w:rPr>
            </w:pPr>
            <w:r w:rsidRPr="00A10498">
              <w:rPr>
                <w:lang w:val="es-EC"/>
              </w:rPr>
              <w:t>Si el cloro se usa en contacto directo con productos orgánicos, describa cómo se asegura de que los niveles de cloro residual en el agua no excedan el límite máximo de desinfectante residual de 4 ppm según la Ley de Agua Potable Segura (SDWA).</w:t>
            </w:r>
          </w:p>
          <w:p w14:paraId="39897EC1" w14:textId="4925D6E7" w:rsidR="00493FCD" w:rsidRPr="00A10498" w:rsidRDefault="00F8687E" w:rsidP="00F8687E">
            <w:pPr>
              <w:pStyle w:val="ListParagraph"/>
              <w:rPr>
                <w:rFonts w:cs="Arial"/>
                <w:b/>
                <w:bCs/>
                <w:szCs w:val="22"/>
                <w:lang w:val="es-EC"/>
              </w:rPr>
            </w:pPr>
            <w:r w:rsidRPr="00A10498">
              <w:rPr>
                <w:rFonts w:cs="Arial"/>
                <w:szCs w:val="22"/>
                <w:lang w:val="es-EC"/>
              </w:rPr>
              <w:t xml:space="preserve">        </w:t>
            </w:r>
            <w:r w:rsidRPr="00833C02">
              <w:rPr>
                <w:bCs/>
              </w:rPr>
              <w:fldChar w:fldCharType="begin">
                <w:ffData>
                  <w:name w:val="Check27"/>
                  <w:enabled/>
                  <w:calcOnExit w:val="0"/>
                  <w:checkBox>
                    <w:sizeAuto/>
                    <w:default w:val="0"/>
                  </w:checkBox>
                </w:ffData>
              </w:fldChar>
            </w:r>
            <w:r w:rsidRPr="00A10498">
              <w:rPr>
                <w:bCs/>
                <w:szCs w:val="22"/>
                <w:lang w:val="es-EC"/>
              </w:rPr>
              <w:instrText xml:space="preserve"> FORMCHECKBOX </w:instrText>
            </w:r>
            <w:r w:rsidRPr="00833C02">
              <w:rPr>
                <w:bCs/>
              </w:rPr>
            </w:r>
            <w:r w:rsidRPr="00833C02">
              <w:rPr>
                <w:bCs/>
              </w:rPr>
              <w:fldChar w:fldCharType="separate"/>
            </w:r>
            <w:r w:rsidRPr="00833C02">
              <w:rPr>
                <w:bCs/>
              </w:rPr>
              <w:fldChar w:fldCharType="end"/>
            </w:r>
            <w:r w:rsidRPr="00A10498">
              <w:rPr>
                <w:bCs/>
                <w:szCs w:val="22"/>
                <w:lang w:val="es-EC"/>
              </w:rPr>
              <w:t xml:space="preserve"> N/A, sin cloro añadido             </w:t>
            </w:r>
            <w:r w:rsidRPr="00833C02">
              <w:rPr>
                <w:bCs/>
              </w:rPr>
              <w:fldChar w:fldCharType="begin">
                <w:ffData>
                  <w:name w:val="Check27"/>
                  <w:enabled/>
                  <w:calcOnExit w:val="0"/>
                  <w:checkBox>
                    <w:sizeAuto/>
                    <w:default w:val="0"/>
                  </w:checkBox>
                </w:ffData>
              </w:fldChar>
            </w:r>
            <w:r w:rsidRPr="00A10498">
              <w:rPr>
                <w:bCs/>
                <w:szCs w:val="22"/>
                <w:lang w:val="es-EC"/>
              </w:rPr>
              <w:instrText xml:space="preserve"> FORMCHECKBOX </w:instrText>
            </w:r>
            <w:r w:rsidRPr="00833C02">
              <w:rPr>
                <w:bCs/>
              </w:rPr>
            </w:r>
            <w:r w:rsidRPr="00833C02">
              <w:rPr>
                <w:bCs/>
              </w:rPr>
              <w:fldChar w:fldCharType="separate"/>
            </w:r>
            <w:r w:rsidRPr="00833C02">
              <w:rPr>
                <w:bCs/>
              </w:rPr>
              <w:fldChar w:fldCharType="end"/>
            </w:r>
            <w:r w:rsidRPr="00A10498">
              <w:rPr>
                <w:bCs/>
                <w:szCs w:val="22"/>
                <w:lang w:val="es-EC"/>
              </w:rPr>
              <w:t xml:space="preserve">  </w:t>
            </w:r>
            <w:r w:rsidRPr="00A10498">
              <w:rPr>
                <w:rFonts w:cs="Arial"/>
                <w:b/>
                <w:bCs/>
                <w:szCs w:val="22"/>
                <w:lang w:val="es-EC"/>
              </w:rPr>
              <w:t>Registros o SOP para el monitoreo de cloro adjunto</w:t>
            </w:r>
          </w:p>
          <w:p w14:paraId="1E6345F6" w14:textId="77777777" w:rsidR="00493FCD" w:rsidRDefault="00493FCD" w:rsidP="004B79A9">
            <w:pPr>
              <w:pStyle w:val="ListParagraph"/>
              <w:ind w:left="360"/>
              <w:rPr>
                <w:rFonts w:cs="Arial"/>
                <w:szCs w:val="22"/>
              </w:rPr>
            </w:pPr>
            <w:r w:rsidRPr="00393BEC">
              <w:rPr>
                <w:rFonts w:cs="Arial"/>
                <w:szCs w:val="22"/>
              </w:rPr>
              <w:fldChar w:fldCharType="begin">
                <w:ffData>
                  <w:name w:val="Text333"/>
                  <w:enabled/>
                  <w:calcOnExit w:val="0"/>
                  <w:textInput/>
                </w:ffData>
              </w:fldChar>
            </w:r>
            <w:r w:rsidRPr="00393BEC">
              <w:rPr>
                <w:rFonts w:cs="Arial"/>
                <w:szCs w:val="22"/>
              </w:rPr>
              <w:instrText xml:space="preserve"> FORMTEXT </w:instrText>
            </w:r>
            <w:r w:rsidRPr="00393BEC">
              <w:rPr>
                <w:rFonts w:cs="Arial"/>
                <w:szCs w:val="22"/>
              </w:rPr>
            </w:r>
            <w:r w:rsidRPr="00393BEC">
              <w:rPr>
                <w:rFonts w:cs="Arial"/>
                <w:szCs w:val="22"/>
              </w:rPr>
              <w:fldChar w:fldCharType="separate"/>
            </w:r>
            <w:r w:rsidRPr="00393BEC">
              <w:rPr>
                <w:noProof/>
                <w:szCs w:val="22"/>
              </w:rPr>
              <w:t> </w:t>
            </w:r>
            <w:r w:rsidRPr="00393BEC">
              <w:rPr>
                <w:noProof/>
                <w:szCs w:val="22"/>
              </w:rPr>
              <w:t> </w:t>
            </w:r>
            <w:r w:rsidRPr="00393BEC">
              <w:rPr>
                <w:noProof/>
                <w:szCs w:val="22"/>
              </w:rPr>
              <w:t> </w:t>
            </w:r>
            <w:r w:rsidRPr="00393BEC">
              <w:rPr>
                <w:noProof/>
                <w:szCs w:val="22"/>
              </w:rPr>
              <w:t> </w:t>
            </w:r>
            <w:r w:rsidRPr="00393BEC">
              <w:rPr>
                <w:noProof/>
                <w:szCs w:val="22"/>
              </w:rPr>
              <w:t> </w:t>
            </w:r>
            <w:r w:rsidRPr="00393BEC">
              <w:rPr>
                <w:rFonts w:cs="Arial"/>
                <w:szCs w:val="22"/>
              </w:rPr>
              <w:fldChar w:fldCharType="end"/>
            </w:r>
          </w:p>
          <w:p w14:paraId="69899614" w14:textId="77777777" w:rsidR="00AB2DA3" w:rsidRDefault="00AB2DA3" w:rsidP="00F8687E">
            <w:pPr>
              <w:pStyle w:val="ListParagraph"/>
            </w:pPr>
          </w:p>
          <w:p w14:paraId="284160C1" w14:textId="77777777" w:rsidR="00AB2DA3" w:rsidRDefault="00AB2DA3" w:rsidP="00F8687E">
            <w:pPr>
              <w:pStyle w:val="ListParagraph"/>
            </w:pPr>
          </w:p>
          <w:p w14:paraId="49EB4314" w14:textId="5E4F6E25" w:rsidR="00F8687E" w:rsidRPr="00833C02" w:rsidRDefault="00F8687E" w:rsidP="00F8687E">
            <w:pPr>
              <w:pStyle w:val="ListParagraph"/>
              <w:rPr>
                <w:rFonts w:cs="Arial"/>
                <w:szCs w:val="22"/>
              </w:rPr>
            </w:pPr>
            <w:r w:rsidRPr="006D327F">
              <w:br/>
            </w:r>
          </w:p>
        </w:tc>
      </w:tr>
      <w:tr w:rsidR="00F8687E" w:rsidRPr="00634B97" w14:paraId="380FC61B" w14:textId="77777777" w:rsidTr="003C4491">
        <w:trPr>
          <w:jc w:val="center"/>
        </w:trPr>
        <w:tc>
          <w:tcPr>
            <w:tcW w:w="10811" w:type="dxa"/>
            <w:gridSpan w:val="3"/>
            <w:vAlign w:val="center"/>
          </w:tcPr>
          <w:p w14:paraId="301C6178" w14:textId="404992DC" w:rsidR="00F8687E" w:rsidRPr="008B4A8A" w:rsidRDefault="00F8687E" w:rsidP="00F8687E">
            <w:pPr>
              <w:pStyle w:val="ListParagraph"/>
              <w:keepNext/>
              <w:numPr>
                <w:ilvl w:val="0"/>
                <w:numId w:val="78"/>
              </w:numPr>
              <w:spacing w:before="40" w:after="40"/>
              <w:rPr>
                <w:b/>
                <w:sz w:val="24"/>
              </w:rPr>
            </w:pPr>
            <w:r w:rsidRPr="008B4A8A">
              <w:rPr>
                <w:b/>
                <w:sz w:val="24"/>
              </w:rPr>
              <w:lastRenderedPageBreak/>
              <w:t>COMERCIALIZACIÓN Y ABASTECIMIENTO</w:t>
            </w:r>
          </w:p>
          <w:p w14:paraId="57A6E0ED" w14:textId="4BB22785" w:rsidR="00F8687E" w:rsidRPr="00A10498" w:rsidDel="00880FD7" w:rsidRDefault="00F8687E" w:rsidP="00F8687E">
            <w:pPr>
              <w:pStyle w:val="ListParagraph"/>
              <w:keepNext/>
              <w:numPr>
                <w:ilvl w:val="0"/>
                <w:numId w:val="84"/>
              </w:numPr>
              <w:spacing w:before="80" w:after="40"/>
              <w:contextualSpacing w:val="0"/>
              <w:rPr>
                <w:bCs/>
                <w:szCs w:val="22"/>
                <w:lang w:val="es-EC"/>
              </w:rPr>
            </w:pPr>
            <w:r w:rsidRPr="00A10498">
              <w:rPr>
                <w:bCs/>
                <w:szCs w:val="22"/>
                <w:lang w:val="es-EC"/>
              </w:rPr>
              <w:t xml:space="preserve">Utilice la siguiente tabla para describir cómo su operación comercializa cultivos y productos silvestres orgánicos y/o no orgánicos (incluidos los productos no agrícolas).  </w:t>
            </w:r>
          </w:p>
        </w:tc>
      </w:tr>
      <w:tr w:rsidR="00F8687E" w:rsidRPr="00634B97" w14:paraId="68EA4749" w14:textId="77777777" w:rsidTr="003C4491">
        <w:trPr>
          <w:trHeight w:val="30"/>
          <w:jc w:val="center"/>
        </w:trPr>
        <w:tc>
          <w:tcPr>
            <w:tcW w:w="4855" w:type="dxa"/>
            <w:vAlign w:val="center"/>
          </w:tcPr>
          <w:p w14:paraId="1BB387D3" w14:textId="2052A9DD" w:rsidR="00F8687E" w:rsidRPr="00562A7F" w:rsidRDefault="00F8687E" w:rsidP="00F8687E">
            <w:pPr>
              <w:keepNext/>
              <w:rPr>
                <w:b/>
                <w:szCs w:val="22"/>
              </w:rPr>
            </w:pPr>
            <w:r>
              <w:rPr>
                <w:b/>
                <w:szCs w:val="22"/>
              </w:rPr>
              <w:t>Centro(s) de comercialización</w:t>
            </w:r>
          </w:p>
        </w:tc>
        <w:tc>
          <w:tcPr>
            <w:tcW w:w="5956" w:type="dxa"/>
            <w:gridSpan w:val="2"/>
            <w:vAlign w:val="center"/>
          </w:tcPr>
          <w:p w14:paraId="45084274" w14:textId="39F56494" w:rsidR="00F8687E" w:rsidRPr="00A10498" w:rsidRDefault="00F8687E" w:rsidP="00F8687E">
            <w:pPr>
              <w:keepNext/>
              <w:rPr>
                <w:b/>
                <w:szCs w:val="22"/>
                <w:lang w:val="es-EC"/>
              </w:rPr>
            </w:pPr>
            <w:r w:rsidRPr="00A10498">
              <w:rPr>
                <w:b/>
                <w:szCs w:val="22"/>
                <w:lang w:val="es-EC"/>
              </w:rPr>
              <w:t xml:space="preserve">¿Todos los productos son </w:t>
            </w:r>
            <w:r w:rsidR="0096722C">
              <w:rPr>
                <w:b/>
                <w:szCs w:val="22"/>
                <w:lang w:val="es-EC"/>
              </w:rPr>
              <w:t>orgánicos</w:t>
            </w:r>
            <w:r w:rsidRPr="00A10498">
              <w:rPr>
                <w:b/>
                <w:szCs w:val="22"/>
                <w:lang w:val="es-EC"/>
              </w:rPr>
              <w:t>? Si la respuesta es no, haz una lista de productos no orgánicos</w:t>
            </w:r>
          </w:p>
        </w:tc>
      </w:tr>
      <w:tr w:rsidR="00F8687E" w:rsidRPr="00804854" w14:paraId="7C7DF99D" w14:textId="77777777" w:rsidTr="003C4491">
        <w:trPr>
          <w:trHeight w:val="30"/>
          <w:jc w:val="center"/>
        </w:trPr>
        <w:tc>
          <w:tcPr>
            <w:tcW w:w="4855" w:type="dxa"/>
            <w:tcBorders>
              <w:bottom w:val="single" w:sz="4" w:space="0" w:color="auto"/>
            </w:tcBorders>
            <w:vAlign w:val="center"/>
          </w:tcPr>
          <w:p w14:paraId="10C338CF" w14:textId="311FB4B5" w:rsidR="00F8687E" w:rsidRPr="003F07AE" w:rsidRDefault="00F8687E" w:rsidP="00F8687E">
            <w:pPr>
              <w:keepNext/>
              <w:spacing w:before="20" w:after="20"/>
              <w:rPr>
                <w:szCs w:val="22"/>
              </w:rPr>
            </w:pPr>
            <w:r w:rsidRPr="003F07AE">
              <w:rPr>
                <w:szCs w:val="22"/>
              </w:rPr>
              <w:fldChar w:fldCharType="begin">
                <w:ffData>
                  <w:name w:val="Check25"/>
                  <w:enabled/>
                  <w:calcOnExit w:val="0"/>
                  <w:checkBox>
                    <w:sizeAuto/>
                    <w:default w:val="0"/>
                  </w:checkBox>
                </w:ffData>
              </w:fldChar>
            </w:r>
            <w:r w:rsidRPr="003F07AE">
              <w:rPr>
                <w:szCs w:val="22"/>
              </w:rPr>
              <w:instrText xml:space="preserve"> FORMCHECKBOX </w:instrText>
            </w:r>
            <w:r w:rsidRPr="003F07AE">
              <w:rPr>
                <w:szCs w:val="22"/>
              </w:rPr>
            </w:r>
            <w:r w:rsidRPr="003F07AE">
              <w:rPr>
                <w:szCs w:val="22"/>
              </w:rPr>
              <w:fldChar w:fldCharType="separate"/>
            </w:r>
            <w:r w:rsidRPr="003F07AE">
              <w:rPr>
                <w:szCs w:val="22"/>
              </w:rPr>
              <w:fldChar w:fldCharType="end"/>
            </w:r>
            <w:r w:rsidRPr="003F07AE">
              <w:rPr>
                <w:szCs w:val="22"/>
              </w:rPr>
              <w:t xml:space="preserve"> Venta al por mayor</w:t>
            </w:r>
          </w:p>
        </w:tc>
        <w:tc>
          <w:tcPr>
            <w:tcW w:w="5956" w:type="dxa"/>
            <w:gridSpan w:val="2"/>
          </w:tcPr>
          <w:p w14:paraId="09CC44F4" w14:textId="162049ED" w:rsidR="00F8687E" w:rsidRPr="00A10498" w:rsidRDefault="00F8687E" w:rsidP="00F8687E">
            <w:pPr>
              <w:keepNext/>
              <w:spacing w:before="20" w:after="20"/>
              <w:rPr>
                <w:szCs w:val="22"/>
                <w:lang w:val="es-EC"/>
              </w:rPr>
            </w:pPr>
            <w:r w:rsidRPr="003F07AE">
              <w:rPr>
                <w:szCs w:val="22"/>
              </w:rPr>
              <w:fldChar w:fldCharType="begin">
                <w:ffData>
                  <w:name w:val="Check25"/>
                  <w:enabled/>
                  <w:calcOnExit w:val="0"/>
                  <w:checkBox>
                    <w:sizeAuto/>
                    <w:default w:val="0"/>
                  </w:checkBox>
                </w:ffData>
              </w:fldChar>
            </w:r>
            <w:r w:rsidRPr="00A10498">
              <w:rPr>
                <w:szCs w:val="22"/>
                <w:lang w:val="es-EC"/>
              </w:rPr>
              <w:instrText xml:space="preserve"> FORMCHECKBOX </w:instrText>
            </w:r>
            <w:r w:rsidRPr="003F07AE">
              <w:rPr>
                <w:szCs w:val="22"/>
              </w:rPr>
            </w:r>
            <w:r w:rsidRPr="003F07AE">
              <w:rPr>
                <w:szCs w:val="22"/>
              </w:rPr>
              <w:fldChar w:fldCharType="separate"/>
            </w:r>
            <w:r w:rsidRPr="003F07AE">
              <w:rPr>
                <w:szCs w:val="22"/>
              </w:rPr>
              <w:fldChar w:fldCharType="end"/>
            </w:r>
            <w:r w:rsidRPr="00A10498">
              <w:rPr>
                <w:szCs w:val="22"/>
                <w:lang w:val="es-EC"/>
              </w:rPr>
              <w:t xml:space="preserve"> Sí   </w:t>
            </w:r>
            <w:r w:rsidRPr="003F07AE">
              <w:rPr>
                <w:szCs w:val="22"/>
              </w:rPr>
              <w:fldChar w:fldCharType="begin">
                <w:ffData>
                  <w:name w:val="Check25"/>
                  <w:enabled/>
                  <w:calcOnExit w:val="0"/>
                  <w:checkBox>
                    <w:sizeAuto/>
                    <w:default w:val="0"/>
                  </w:checkBox>
                </w:ffData>
              </w:fldChar>
            </w:r>
            <w:r w:rsidRPr="00A10498">
              <w:rPr>
                <w:szCs w:val="22"/>
                <w:lang w:val="es-EC"/>
              </w:rPr>
              <w:instrText xml:space="preserve"> FORMCHECKBOX </w:instrText>
            </w:r>
            <w:r w:rsidRPr="003F07AE">
              <w:rPr>
                <w:szCs w:val="22"/>
              </w:rPr>
            </w:r>
            <w:r w:rsidRPr="003F07AE">
              <w:rPr>
                <w:szCs w:val="22"/>
              </w:rPr>
              <w:fldChar w:fldCharType="separate"/>
            </w:r>
            <w:r w:rsidRPr="003F07AE">
              <w:rPr>
                <w:szCs w:val="22"/>
              </w:rPr>
              <w:fldChar w:fldCharType="end"/>
            </w:r>
            <w:r w:rsidRPr="00A10498">
              <w:rPr>
                <w:szCs w:val="22"/>
                <w:lang w:val="es-EC"/>
              </w:rPr>
              <w:t xml:space="preserve"> No (lista de productos no </w:t>
            </w:r>
            <w:r w:rsidR="00376BB9">
              <w:rPr>
                <w:szCs w:val="22"/>
                <w:lang w:val="es-EC"/>
              </w:rPr>
              <w:t>orgánico</w:t>
            </w:r>
            <w:r w:rsidRPr="00A10498">
              <w:rPr>
                <w:szCs w:val="22"/>
                <w:lang w:val="es-EC"/>
              </w:rPr>
              <w:t xml:space="preserve">s): </w:t>
            </w:r>
            <w:r w:rsidRPr="003F07AE">
              <w:rPr>
                <w:rFonts w:ascii="Garamond" w:hAnsi="Garamond" w:cs="Arabic Typesetting"/>
                <w:szCs w:val="22"/>
              </w:rPr>
              <w:fldChar w:fldCharType="begin">
                <w:ffData>
                  <w:name w:val="Text843"/>
                  <w:enabled/>
                  <w:calcOnExit w:val="0"/>
                  <w:textInput/>
                </w:ffData>
              </w:fldChar>
            </w:r>
            <w:r w:rsidRPr="00A10498">
              <w:rPr>
                <w:rFonts w:ascii="Garamond" w:hAnsi="Garamond" w:cs="Arabic Typesetting"/>
                <w:szCs w:val="22"/>
                <w:lang w:val="es-EC"/>
              </w:rPr>
              <w:instrText xml:space="preserve"> FORMTEXT </w:instrText>
            </w:r>
            <w:r w:rsidRPr="003F07AE">
              <w:rPr>
                <w:rFonts w:ascii="Garamond" w:hAnsi="Garamond" w:cs="Arabic Typesetting"/>
                <w:szCs w:val="22"/>
              </w:rPr>
            </w:r>
            <w:r w:rsidRPr="003F07AE">
              <w:rPr>
                <w:rFonts w:ascii="Garamond" w:hAnsi="Garamond" w:cs="Arabic Typesetting"/>
                <w:szCs w:val="22"/>
              </w:rPr>
              <w:fldChar w:fldCharType="separate"/>
            </w:r>
            <w:r w:rsidRPr="00A10498">
              <w:rPr>
                <w:rFonts w:ascii="Garamond" w:hAnsi="Garamond" w:cs="Arabic Typesetting"/>
                <w:szCs w:val="22"/>
                <w:lang w:val="es-EC"/>
              </w:rPr>
              <w:t>     </w:t>
            </w:r>
            <w:r w:rsidRPr="003F07AE">
              <w:rPr>
                <w:rFonts w:ascii="Garamond" w:hAnsi="Garamond" w:cs="Arabic Typesetting"/>
                <w:szCs w:val="22"/>
              </w:rPr>
              <w:fldChar w:fldCharType="end"/>
            </w:r>
            <w:r w:rsidRPr="00A10498">
              <w:rPr>
                <w:rFonts w:ascii="Garamond" w:hAnsi="Garamond" w:cs="Arabic Typesetting"/>
                <w:szCs w:val="22"/>
                <w:lang w:val="es-EC"/>
              </w:rPr>
              <w:br/>
            </w:r>
          </w:p>
        </w:tc>
      </w:tr>
      <w:tr w:rsidR="00F8687E" w:rsidRPr="00804854" w14:paraId="56064EB3" w14:textId="77777777" w:rsidTr="003C4491">
        <w:trPr>
          <w:trHeight w:val="30"/>
          <w:jc w:val="center"/>
        </w:trPr>
        <w:tc>
          <w:tcPr>
            <w:tcW w:w="4855" w:type="dxa"/>
            <w:tcBorders>
              <w:bottom w:val="nil"/>
            </w:tcBorders>
            <w:vAlign w:val="center"/>
          </w:tcPr>
          <w:p w14:paraId="33769899" w14:textId="4613D52B" w:rsidR="00F8687E" w:rsidRPr="00A10498" w:rsidRDefault="00F8687E" w:rsidP="00F8687E">
            <w:pPr>
              <w:keepNext/>
              <w:spacing w:before="20" w:after="20"/>
              <w:rPr>
                <w:b/>
                <w:szCs w:val="22"/>
                <w:lang w:val="es-EC"/>
              </w:rPr>
            </w:pPr>
            <w:r w:rsidRPr="00861917">
              <w:rPr>
                <w:szCs w:val="22"/>
              </w:rPr>
              <w:fldChar w:fldCharType="begin">
                <w:ffData>
                  <w:name w:val="Check25"/>
                  <w:enabled/>
                  <w:calcOnExit w:val="0"/>
                  <w:checkBox>
                    <w:sizeAuto/>
                    <w:default w:val="0"/>
                  </w:checkBox>
                </w:ffData>
              </w:fldChar>
            </w:r>
            <w:r w:rsidRPr="00A10498">
              <w:rPr>
                <w:szCs w:val="22"/>
                <w:lang w:val="es-EC"/>
              </w:rPr>
              <w:instrText xml:space="preserve"> FORMCHECKBOX </w:instrText>
            </w:r>
            <w:r w:rsidRPr="00861917">
              <w:rPr>
                <w:szCs w:val="22"/>
              </w:rPr>
            </w:r>
            <w:r w:rsidRPr="00861917">
              <w:rPr>
                <w:szCs w:val="22"/>
              </w:rPr>
              <w:fldChar w:fldCharType="separate"/>
            </w:r>
            <w:r w:rsidRPr="00861917">
              <w:rPr>
                <w:szCs w:val="22"/>
              </w:rPr>
              <w:fldChar w:fldCharType="end"/>
            </w:r>
            <w:r w:rsidRPr="00A10498">
              <w:rPr>
                <w:szCs w:val="22"/>
                <w:lang w:val="es-EC"/>
              </w:rPr>
              <w:t xml:space="preserve"> Mercado directo (especificar a continuación)</w:t>
            </w:r>
          </w:p>
        </w:tc>
        <w:tc>
          <w:tcPr>
            <w:tcW w:w="5956" w:type="dxa"/>
            <w:gridSpan w:val="2"/>
            <w:vMerge w:val="restart"/>
          </w:tcPr>
          <w:p w14:paraId="2526A14A" w14:textId="6FC0B980" w:rsidR="00F8687E" w:rsidRPr="00A10498" w:rsidRDefault="00F8687E" w:rsidP="00F8687E">
            <w:pPr>
              <w:keepNext/>
              <w:spacing w:before="20" w:after="20"/>
              <w:rPr>
                <w:b/>
                <w:szCs w:val="22"/>
                <w:lang w:val="es-EC"/>
              </w:rPr>
            </w:pPr>
            <w:r w:rsidRPr="003F07AE">
              <w:rPr>
                <w:szCs w:val="22"/>
              </w:rPr>
              <w:fldChar w:fldCharType="begin">
                <w:ffData>
                  <w:name w:val="Check25"/>
                  <w:enabled/>
                  <w:calcOnExit w:val="0"/>
                  <w:checkBox>
                    <w:sizeAuto/>
                    <w:default w:val="0"/>
                  </w:checkBox>
                </w:ffData>
              </w:fldChar>
            </w:r>
            <w:r w:rsidRPr="00A10498">
              <w:rPr>
                <w:szCs w:val="22"/>
                <w:lang w:val="es-EC"/>
              </w:rPr>
              <w:instrText xml:space="preserve"> FORMCHECKBOX </w:instrText>
            </w:r>
            <w:r w:rsidRPr="003F07AE">
              <w:rPr>
                <w:szCs w:val="22"/>
              </w:rPr>
            </w:r>
            <w:r w:rsidRPr="003F07AE">
              <w:rPr>
                <w:szCs w:val="22"/>
              </w:rPr>
              <w:fldChar w:fldCharType="separate"/>
            </w:r>
            <w:r w:rsidRPr="003F07AE">
              <w:rPr>
                <w:szCs w:val="22"/>
              </w:rPr>
              <w:fldChar w:fldCharType="end"/>
            </w:r>
            <w:r w:rsidRPr="00A10498">
              <w:rPr>
                <w:szCs w:val="22"/>
                <w:lang w:val="es-EC"/>
              </w:rPr>
              <w:t xml:space="preserve"> Sí   </w:t>
            </w:r>
            <w:r w:rsidRPr="003F07AE">
              <w:rPr>
                <w:szCs w:val="22"/>
              </w:rPr>
              <w:fldChar w:fldCharType="begin">
                <w:ffData>
                  <w:name w:val="Check25"/>
                  <w:enabled/>
                  <w:calcOnExit w:val="0"/>
                  <w:checkBox>
                    <w:sizeAuto/>
                    <w:default w:val="0"/>
                  </w:checkBox>
                </w:ffData>
              </w:fldChar>
            </w:r>
            <w:r w:rsidRPr="00A10498">
              <w:rPr>
                <w:szCs w:val="22"/>
                <w:lang w:val="es-EC"/>
              </w:rPr>
              <w:instrText xml:space="preserve"> FORMCHECKBOX </w:instrText>
            </w:r>
            <w:r w:rsidRPr="003F07AE">
              <w:rPr>
                <w:szCs w:val="22"/>
              </w:rPr>
            </w:r>
            <w:r w:rsidRPr="003F07AE">
              <w:rPr>
                <w:szCs w:val="22"/>
              </w:rPr>
              <w:fldChar w:fldCharType="separate"/>
            </w:r>
            <w:r w:rsidRPr="003F07AE">
              <w:rPr>
                <w:szCs w:val="22"/>
              </w:rPr>
              <w:fldChar w:fldCharType="end"/>
            </w:r>
            <w:r w:rsidRPr="00A10498">
              <w:rPr>
                <w:szCs w:val="22"/>
                <w:lang w:val="es-EC"/>
              </w:rPr>
              <w:t xml:space="preserve"> No (lista de productos no </w:t>
            </w:r>
            <w:r w:rsidR="00376BB9">
              <w:rPr>
                <w:szCs w:val="22"/>
                <w:lang w:val="es-EC"/>
              </w:rPr>
              <w:t>orgánico</w:t>
            </w:r>
            <w:r w:rsidRPr="00A10498">
              <w:rPr>
                <w:szCs w:val="22"/>
                <w:lang w:val="es-EC"/>
              </w:rPr>
              <w:t xml:space="preserve">s): </w:t>
            </w:r>
            <w:r w:rsidRPr="003F07AE">
              <w:rPr>
                <w:rFonts w:ascii="Garamond" w:hAnsi="Garamond" w:cs="Arabic Typesetting"/>
                <w:szCs w:val="22"/>
              </w:rPr>
              <w:fldChar w:fldCharType="begin">
                <w:ffData>
                  <w:name w:val="Text843"/>
                  <w:enabled/>
                  <w:calcOnExit w:val="0"/>
                  <w:textInput/>
                </w:ffData>
              </w:fldChar>
            </w:r>
            <w:r w:rsidRPr="00A10498">
              <w:rPr>
                <w:rFonts w:ascii="Garamond" w:hAnsi="Garamond" w:cs="Arabic Typesetting"/>
                <w:szCs w:val="22"/>
                <w:lang w:val="es-EC"/>
              </w:rPr>
              <w:instrText xml:space="preserve"> FORMTEXT </w:instrText>
            </w:r>
            <w:r w:rsidRPr="003F07AE">
              <w:rPr>
                <w:rFonts w:ascii="Garamond" w:hAnsi="Garamond" w:cs="Arabic Typesetting"/>
                <w:szCs w:val="22"/>
              </w:rPr>
            </w:r>
            <w:r w:rsidRPr="003F07AE">
              <w:rPr>
                <w:rFonts w:ascii="Garamond" w:hAnsi="Garamond" w:cs="Arabic Typesetting"/>
                <w:szCs w:val="22"/>
              </w:rPr>
              <w:fldChar w:fldCharType="separate"/>
            </w:r>
            <w:r w:rsidRPr="00A10498">
              <w:rPr>
                <w:rFonts w:ascii="Garamond" w:hAnsi="Garamond" w:cs="Arabic Typesetting"/>
                <w:szCs w:val="22"/>
                <w:lang w:val="es-EC"/>
              </w:rPr>
              <w:t>     </w:t>
            </w:r>
            <w:r w:rsidRPr="003F07AE">
              <w:rPr>
                <w:rFonts w:ascii="Garamond" w:hAnsi="Garamond" w:cs="Arabic Typesetting"/>
                <w:szCs w:val="22"/>
              </w:rPr>
              <w:fldChar w:fldCharType="end"/>
            </w:r>
          </w:p>
        </w:tc>
      </w:tr>
      <w:tr w:rsidR="00F8687E" w:rsidRPr="00D1177C" w14:paraId="3888B661" w14:textId="77777777" w:rsidTr="003C4491">
        <w:trPr>
          <w:trHeight w:val="30"/>
          <w:jc w:val="center"/>
        </w:trPr>
        <w:tc>
          <w:tcPr>
            <w:tcW w:w="4855" w:type="dxa"/>
            <w:tcBorders>
              <w:top w:val="nil"/>
              <w:bottom w:val="nil"/>
            </w:tcBorders>
            <w:vAlign w:val="center"/>
          </w:tcPr>
          <w:p w14:paraId="21CC26EB" w14:textId="4F994A60" w:rsidR="00F8687E" w:rsidRPr="00313745" w:rsidRDefault="00F8687E" w:rsidP="00F8687E">
            <w:pPr>
              <w:keepNext/>
              <w:ind w:firstLine="144"/>
              <w:rPr>
                <w:sz w:val="20"/>
                <w:szCs w:val="20"/>
              </w:rPr>
            </w:pPr>
            <w:r w:rsidRPr="00313745">
              <w:rPr>
                <w:sz w:val="20"/>
                <w:szCs w:val="20"/>
              </w:rPr>
              <w:fldChar w:fldCharType="begin">
                <w:ffData>
                  <w:name w:val="Check25"/>
                  <w:enabled/>
                  <w:calcOnExit w:val="0"/>
                  <w:checkBox>
                    <w:sizeAuto/>
                    <w:default w:val="0"/>
                  </w:checkBox>
                </w:ffData>
              </w:fldChar>
            </w:r>
            <w:r w:rsidRPr="00313745">
              <w:rPr>
                <w:sz w:val="20"/>
                <w:szCs w:val="20"/>
              </w:rPr>
              <w:instrText xml:space="preserve"> FORMCHECKBOX </w:instrText>
            </w:r>
            <w:r w:rsidRPr="00313745">
              <w:rPr>
                <w:sz w:val="20"/>
                <w:szCs w:val="20"/>
              </w:rPr>
            </w:r>
            <w:r w:rsidRPr="00313745">
              <w:rPr>
                <w:sz w:val="20"/>
                <w:szCs w:val="20"/>
              </w:rPr>
              <w:fldChar w:fldCharType="separate"/>
            </w:r>
            <w:r w:rsidRPr="00313745">
              <w:rPr>
                <w:sz w:val="20"/>
                <w:szCs w:val="20"/>
              </w:rPr>
              <w:fldChar w:fldCharType="end"/>
            </w:r>
            <w:r w:rsidRPr="00313745">
              <w:rPr>
                <w:sz w:val="20"/>
                <w:szCs w:val="20"/>
              </w:rPr>
              <w:t xml:space="preserve"> </w:t>
            </w:r>
            <w:r w:rsidR="001973CC">
              <w:rPr>
                <w:sz w:val="20"/>
                <w:szCs w:val="20"/>
              </w:rPr>
              <w:t>Autoservicio</w:t>
            </w:r>
          </w:p>
        </w:tc>
        <w:tc>
          <w:tcPr>
            <w:tcW w:w="5956" w:type="dxa"/>
            <w:gridSpan w:val="2"/>
            <w:vMerge/>
          </w:tcPr>
          <w:p w14:paraId="2FFDD95E" w14:textId="5BB1011E" w:rsidR="00F8687E" w:rsidRPr="004D75E3" w:rsidRDefault="00F8687E" w:rsidP="00F8687E">
            <w:pPr>
              <w:keepNext/>
              <w:spacing w:before="20" w:after="20"/>
              <w:rPr>
                <w:sz w:val="20"/>
                <w:szCs w:val="20"/>
              </w:rPr>
            </w:pPr>
          </w:p>
        </w:tc>
      </w:tr>
      <w:tr w:rsidR="00F8687E" w:rsidRPr="00804854" w14:paraId="440A0965" w14:textId="77777777" w:rsidTr="003C4491">
        <w:trPr>
          <w:trHeight w:val="30"/>
          <w:jc w:val="center"/>
        </w:trPr>
        <w:tc>
          <w:tcPr>
            <w:tcW w:w="4855" w:type="dxa"/>
            <w:tcBorders>
              <w:top w:val="nil"/>
              <w:bottom w:val="nil"/>
            </w:tcBorders>
            <w:vAlign w:val="center"/>
          </w:tcPr>
          <w:p w14:paraId="4D6BA5D3" w14:textId="1DD41C52" w:rsidR="00F8687E" w:rsidRPr="00A10498" w:rsidRDefault="00F8687E" w:rsidP="00F8687E">
            <w:pPr>
              <w:keepNext/>
              <w:ind w:firstLine="144"/>
              <w:rPr>
                <w:b/>
                <w:sz w:val="20"/>
                <w:szCs w:val="20"/>
                <w:lang w:val="es-EC"/>
              </w:rPr>
            </w:pPr>
            <w:r w:rsidRPr="00313745">
              <w:rPr>
                <w:sz w:val="20"/>
                <w:szCs w:val="20"/>
              </w:rPr>
              <w:fldChar w:fldCharType="begin">
                <w:ffData>
                  <w:name w:val="Check25"/>
                  <w:enabled/>
                  <w:calcOnExit w:val="0"/>
                  <w:checkBox>
                    <w:sizeAuto/>
                    <w:default w:val="0"/>
                  </w:checkBox>
                </w:ffData>
              </w:fldChar>
            </w:r>
            <w:r w:rsidRPr="00A10498">
              <w:rPr>
                <w:sz w:val="20"/>
                <w:szCs w:val="20"/>
                <w:lang w:val="es-EC"/>
              </w:rPr>
              <w:instrText xml:space="preserve"> FORMCHECKBOX </w:instrText>
            </w:r>
            <w:r w:rsidRPr="00313745">
              <w:rPr>
                <w:sz w:val="20"/>
                <w:szCs w:val="20"/>
              </w:rPr>
            </w:r>
            <w:r w:rsidRPr="00313745">
              <w:rPr>
                <w:sz w:val="20"/>
                <w:szCs w:val="20"/>
              </w:rPr>
              <w:fldChar w:fldCharType="separate"/>
            </w:r>
            <w:r w:rsidRPr="00313745">
              <w:rPr>
                <w:sz w:val="20"/>
                <w:szCs w:val="20"/>
              </w:rPr>
              <w:fldChar w:fldCharType="end"/>
            </w:r>
            <w:r w:rsidRPr="00A10498">
              <w:rPr>
                <w:sz w:val="20"/>
                <w:szCs w:val="20"/>
                <w:lang w:val="es-EC"/>
              </w:rPr>
              <w:t xml:space="preserve"> Agricultura Apoyada por el Consumidor (CSA)</w:t>
            </w:r>
          </w:p>
        </w:tc>
        <w:tc>
          <w:tcPr>
            <w:tcW w:w="5956" w:type="dxa"/>
            <w:gridSpan w:val="2"/>
            <w:vMerge/>
          </w:tcPr>
          <w:p w14:paraId="4B06196B" w14:textId="43A1E9DE" w:rsidR="00F8687E" w:rsidRPr="00A10498" w:rsidRDefault="00F8687E" w:rsidP="00F8687E">
            <w:pPr>
              <w:keepNext/>
              <w:spacing w:before="20" w:after="20"/>
              <w:rPr>
                <w:b/>
                <w:sz w:val="20"/>
                <w:szCs w:val="20"/>
                <w:lang w:val="es-EC"/>
              </w:rPr>
            </w:pPr>
          </w:p>
        </w:tc>
      </w:tr>
      <w:tr w:rsidR="00F8687E" w:rsidRPr="00804854" w14:paraId="16E661DE" w14:textId="77777777" w:rsidTr="003C4491">
        <w:trPr>
          <w:trHeight w:val="30"/>
          <w:jc w:val="center"/>
        </w:trPr>
        <w:tc>
          <w:tcPr>
            <w:tcW w:w="4855" w:type="dxa"/>
            <w:tcBorders>
              <w:top w:val="nil"/>
              <w:bottom w:val="nil"/>
            </w:tcBorders>
            <w:vAlign w:val="center"/>
          </w:tcPr>
          <w:p w14:paraId="48A33029" w14:textId="54F45ED7" w:rsidR="00F8687E" w:rsidRPr="00A10498" w:rsidRDefault="00F8687E" w:rsidP="00F8687E">
            <w:pPr>
              <w:keepNext/>
              <w:ind w:firstLine="144"/>
              <w:rPr>
                <w:sz w:val="20"/>
                <w:szCs w:val="20"/>
                <w:lang w:val="es-EC"/>
              </w:rPr>
            </w:pPr>
            <w:r w:rsidRPr="00313745">
              <w:rPr>
                <w:sz w:val="20"/>
                <w:szCs w:val="20"/>
              </w:rPr>
              <w:fldChar w:fldCharType="begin">
                <w:ffData>
                  <w:name w:val="Check25"/>
                  <w:enabled/>
                  <w:calcOnExit w:val="0"/>
                  <w:checkBox>
                    <w:sizeAuto/>
                    <w:default w:val="0"/>
                  </w:checkBox>
                </w:ffData>
              </w:fldChar>
            </w:r>
            <w:r w:rsidRPr="00A10498">
              <w:rPr>
                <w:sz w:val="20"/>
                <w:szCs w:val="20"/>
                <w:lang w:val="es-EC"/>
              </w:rPr>
              <w:instrText xml:space="preserve"> FORMCHECKBOX </w:instrText>
            </w:r>
            <w:r w:rsidRPr="00313745">
              <w:rPr>
                <w:sz w:val="20"/>
                <w:szCs w:val="20"/>
              </w:rPr>
            </w:r>
            <w:r w:rsidRPr="00313745">
              <w:rPr>
                <w:sz w:val="20"/>
                <w:szCs w:val="20"/>
              </w:rPr>
              <w:fldChar w:fldCharType="separate"/>
            </w:r>
            <w:r w:rsidRPr="00313745">
              <w:rPr>
                <w:sz w:val="20"/>
                <w:szCs w:val="20"/>
              </w:rPr>
              <w:fldChar w:fldCharType="end"/>
            </w:r>
            <w:r w:rsidRPr="00A10498">
              <w:rPr>
                <w:sz w:val="20"/>
                <w:szCs w:val="20"/>
                <w:lang w:val="es-EC"/>
              </w:rPr>
              <w:t xml:space="preserve"> Mercado de agricultores. Ubicación(es): </w:t>
            </w:r>
            <w:r w:rsidRPr="00313745">
              <w:rPr>
                <w:rFonts w:ascii="Garamond" w:hAnsi="Garamond" w:cs="Arabic Typesetting"/>
                <w:bCs/>
                <w:iCs/>
                <w:sz w:val="20"/>
                <w:szCs w:val="20"/>
              </w:rPr>
              <w:fldChar w:fldCharType="begin">
                <w:ffData>
                  <w:name w:val="Text843"/>
                  <w:enabled/>
                  <w:calcOnExit w:val="0"/>
                  <w:textInput/>
                </w:ffData>
              </w:fldChar>
            </w:r>
            <w:r w:rsidRPr="00A10498">
              <w:rPr>
                <w:rFonts w:ascii="Garamond" w:hAnsi="Garamond" w:cs="Arabic Typesetting"/>
                <w:bCs/>
                <w:iCs/>
                <w:sz w:val="20"/>
                <w:szCs w:val="20"/>
                <w:lang w:val="es-EC"/>
              </w:rPr>
              <w:instrText xml:space="preserve"> FORMTEXT </w:instrText>
            </w:r>
            <w:r w:rsidRPr="00313745">
              <w:rPr>
                <w:rFonts w:ascii="Garamond" w:hAnsi="Garamond" w:cs="Arabic Typesetting"/>
                <w:bCs/>
                <w:iCs/>
                <w:sz w:val="20"/>
                <w:szCs w:val="20"/>
              </w:rPr>
            </w:r>
            <w:r w:rsidRPr="00313745">
              <w:rPr>
                <w:rFonts w:ascii="Garamond" w:hAnsi="Garamond" w:cs="Arabic Typesetting"/>
                <w:bCs/>
                <w:iCs/>
                <w:sz w:val="20"/>
                <w:szCs w:val="20"/>
              </w:rPr>
              <w:fldChar w:fldCharType="separate"/>
            </w:r>
            <w:r w:rsidRPr="00A10498">
              <w:rPr>
                <w:rFonts w:ascii="Garamond" w:hAnsi="Garamond" w:cs="Arabic Typesetting"/>
                <w:sz w:val="20"/>
                <w:szCs w:val="20"/>
                <w:lang w:val="es-EC"/>
              </w:rPr>
              <w:t>     </w:t>
            </w:r>
            <w:r w:rsidRPr="00313745">
              <w:rPr>
                <w:rFonts w:ascii="Garamond" w:hAnsi="Garamond" w:cs="Arabic Typesetting"/>
                <w:bCs/>
                <w:iCs/>
                <w:sz w:val="20"/>
                <w:szCs w:val="20"/>
              </w:rPr>
              <w:fldChar w:fldCharType="end"/>
            </w:r>
            <w:r w:rsidRPr="00A10498">
              <w:rPr>
                <w:rFonts w:ascii="Garamond" w:hAnsi="Garamond" w:cs="Arabic Typesetting"/>
                <w:bCs/>
                <w:iCs/>
                <w:sz w:val="20"/>
                <w:szCs w:val="20"/>
                <w:lang w:val="es-EC"/>
              </w:rPr>
              <w:br/>
            </w:r>
          </w:p>
        </w:tc>
        <w:tc>
          <w:tcPr>
            <w:tcW w:w="5956" w:type="dxa"/>
            <w:gridSpan w:val="2"/>
            <w:vMerge/>
          </w:tcPr>
          <w:p w14:paraId="377B7939" w14:textId="77777777" w:rsidR="00F8687E" w:rsidRPr="00A10498" w:rsidRDefault="00F8687E" w:rsidP="00F8687E">
            <w:pPr>
              <w:keepNext/>
              <w:spacing w:before="20" w:after="20"/>
              <w:rPr>
                <w:sz w:val="20"/>
                <w:szCs w:val="20"/>
                <w:lang w:val="es-EC"/>
              </w:rPr>
            </w:pPr>
          </w:p>
        </w:tc>
      </w:tr>
      <w:tr w:rsidR="00F8687E" w:rsidRPr="00D1177C" w14:paraId="77A81FF3" w14:textId="77777777" w:rsidTr="003C4491">
        <w:trPr>
          <w:trHeight w:val="30"/>
          <w:jc w:val="center"/>
        </w:trPr>
        <w:tc>
          <w:tcPr>
            <w:tcW w:w="4855" w:type="dxa"/>
            <w:tcBorders>
              <w:top w:val="nil"/>
              <w:bottom w:val="nil"/>
            </w:tcBorders>
            <w:vAlign w:val="center"/>
          </w:tcPr>
          <w:p w14:paraId="3CC921A9" w14:textId="3DE7437C" w:rsidR="00F8687E" w:rsidRPr="00313745" w:rsidRDefault="00F8687E" w:rsidP="00F8687E">
            <w:pPr>
              <w:keepNext/>
              <w:ind w:firstLine="144"/>
              <w:rPr>
                <w:sz w:val="20"/>
                <w:szCs w:val="20"/>
              </w:rPr>
            </w:pPr>
            <w:r w:rsidRPr="00313745">
              <w:rPr>
                <w:sz w:val="20"/>
                <w:szCs w:val="20"/>
              </w:rPr>
              <w:fldChar w:fldCharType="begin">
                <w:ffData>
                  <w:name w:val="Check25"/>
                  <w:enabled/>
                  <w:calcOnExit w:val="0"/>
                  <w:checkBox>
                    <w:sizeAuto/>
                    <w:default w:val="0"/>
                  </w:checkBox>
                </w:ffData>
              </w:fldChar>
            </w:r>
            <w:r w:rsidRPr="00A10498">
              <w:rPr>
                <w:sz w:val="20"/>
                <w:szCs w:val="20"/>
                <w:lang w:val="es-EC"/>
              </w:rPr>
              <w:instrText xml:space="preserve"> FORMCHECKBOX </w:instrText>
            </w:r>
            <w:r w:rsidRPr="00313745">
              <w:rPr>
                <w:sz w:val="20"/>
                <w:szCs w:val="20"/>
              </w:rPr>
            </w:r>
            <w:r w:rsidRPr="00313745">
              <w:rPr>
                <w:sz w:val="20"/>
                <w:szCs w:val="20"/>
              </w:rPr>
              <w:fldChar w:fldCharType="separate"/>
            </w:r>
            <w:r w:rsidRPr="00313745">
              <w:rPr>
                <w:sz w:val="20"/>
                <w:szCs w:val="20"/>
              </w:rPr>
              <w:fldChar w:fldCharType="end"/>
            </w:r>
            <w:r w:rsidRPr="00A10498">
              <w:rPr>
                <w:sz w:val="20"/>
                <w:szCs w:val="20"/>
                <w:lang w:val="es-EC"/>
              </w:rPr>
              <w:t xml:space="preserve"> Puesto/tienda de la granja. </w:t>
            </w:r>
            <w:r w:rsidRPr="00313745">
              <w:rPr>
                <w:sz w:val="20"/>
                <w:szCs w:val="20"/>
              </w:rPr>
              <w:t xml:space="preserve">Ubicación: </w:t>
            </w:r>
            <w:r w:rsidRPr="00313745">
              <w:rPr>
                <w:rFonts w:ascii="Garamond" w:hAnsi="Garamond" w:cs="Arabic Typesetting"/>
                <w:bCs/>
                <w:iCs/>
                <w:sz w:val="20"/>
                <w:szCs w:val="20"/>
              </w:rPr>
              <w:fldChar w:fldCharType="begin">
                <w:ffData>
                  <w:name w:val="Text843"/>
                  <w:enabled/>
                  <w:calcOnExit w:val="0"/>
                  <w:textInput/>
                </w:ffData>
              </w:fldChar>
            </w:r>
            <w:r w:rsidRPr="00313745">
              <w:rPr>
                <w:rFonts w:ascii="Garamond" w:hAnsi="Garamond" w:cs="Arabic Typesetting"/>
                <w:bCs/>
                <w:iCs/>
                <w:sz w:val="20"/>
                <w:szCs w:val="20"/>
              </w:rPr>
              <w:instrText xml:space="preserve"> FORMTEXT </w:instrText>
            </w:r>
            <w:r w:rsidRPr="00313745">
              <w:rPr>
                <w:rFonts w:ascii="Garamond" w:hAnsi="Garamond" w:cs="Arabic Typesetting"/>
                <w:bCs/>
                <w:iCs/>
                <w:sz w:val="20"/>
                <w:szCs w:val="20"/>
              </w:rPr>
            </w:r>
            <w:r w:rsidRPr="00313745">
              <w:rPr>
                <w:rFonts w:ascii="Garamond" w:hAnsi="Garamond" w:cs="Arabic Typesetting"/>
                <w:bCs/>
                <w:iCs/>
                <w:sz w:val="20"/>
                <w:szCs w:val="20"/>
              </w:rPr>
              <w:fldChar w:fldCharType="separate"/>
            </w:r>
            <w:r w:rsidRPr="003F1B22">
              <w:rPr>
                <w:rFonts w:ascii="Garamond" w:hAnsi="Garamond" w:cs="Arabic Typesetting"/>
                <w:sz w:val="20"/>
                <w:szCs w:val="20"/>
              </w:rPr>
              <w:t>     </w:t>
            </w:r>
            <w:r w:rsidRPr="00313745">
              <w:rPr>
                <w:rFonts w:ascii="Garamond" w:hAnsi="Garamond" w:cs="Arabic Typesetting"/>
                <w:bCs/>
                <w:iCs/>
                <w:sz w:val="20"/>
                <w:szCs w:val="20"/>
              </w:rPr>
              <w:fldChar w:fldCharType="end"/>
            </w:r>
            <w:r>
              <w:rPr>
                <w:rFonts w:ascii="Garamond" w:hAnsi="Garamond" w:cs="Arabic Typesetting"/>
                <w:bCs/>
                <w:iCs/>
                <w:sz w:val="20"/>
                <w:szCs w:val="20"/>
              </w:rPr>
              <w:br/>
            </w:r>
          </w:p>
        </w:tc>
        <w:tc>
          <w:tcPr>
            <w:tcW w:w="5956" w:type="dxa"/>
            <w:gridSpan w:val="2"/>
            <w:vMerge/>
          </w:tcPr>
          <w:p w14:paraId="0B1D21D8" w14:textId="77777777" w:rsidR="00F8687E" w:rsidRPr="004D75E3" w:rsidRDefault="00F8687E" w:rsidP="00F8687E">
            <w:pPr>
              <w:keepNext/>
              <w:spacing w:before="20" w:after="20"/>
              <w:rPr>
                <w:sz w:val="20"/>
                <w:szCs w:val="20"/>
              </w:rPr>
            </w:pPr>
          </w:p>
        </w:tc>
      </w:tr>
      <w:tr w:rsidR="00F8687E" w:rsidRPr="00D1177C" w14:paraId="0800268C" w14:textId="77777777" w:rsidTr="003C4491">
        <w:trPr>
          <w:trHeight w:val="30"/>
          <w:jc w:val="center"/>
        </w:trPr>
        <w:tc>
          <w:tcPr>
            <w:tcW w:w="4855" w:type="dxa"/>
            <w:tcBorders>
              <w:top w:val="nil"/>
              <w:bottom w:val="nil"/>
            </w:tcBorders>
            <w:vAlign w:val="center"/>
          </w:tcPr>
          <w:p w14:paraId="10948045" w14:textId="6DCA0165" w:rsidR="00F8687E" w:rsidRPr="00313745" w:rsidRDefault="00F8687E" w:rsidP="00F8687E">
            <w:pPr>
              <w:keepNext/>
              <w:ind w:firstLine="144"/>
              <w:rPr>
                <w:sz w:val="20"/>
                <w:szCs w:val="20"/>
              </w:rPr>
            </w:pPr>
            <w:r w:rsidRPr="00313745">
              <w:rPr>
                <w:sz w:val="20"/>
                <w:szCs w:val="20"/>
              </w:rPr>
              <w:fldChar w:fldCharType="begin">
                <w:ffData>
                  <w:name w:val="Check25"/>
                  <w:enabled/>
                  <w:calcOnExit w:val="0"/>
                  <w:checkBox>
                    <w:sizeAuto/>
                    <w:default w:val="0"/>
                  </w:checkBox>
                </w:ffData>
              </w:fldChar>
            </w:r>
            <w:r w:rsidRPr="00313745">
              <w:rPr>
                <w:sz w:val="20"/>
                <w:szCs w:val="20"/>
              </w:rPr>
              <w:instrText xml:space="preserve"> FORMCHECKBOX </w:instrText>
            </w:r>
            <w:r w:rsidRPr="00313745">
              <w:rPr>
                <w:sz w:val="20"/>
                <w:szCs w:val="20"/>
              </w:rPr>
            </w:r>
            <w:r w:rsidRPr="00313745">
              <w:rPr>
                <w:sz w:val="20"/>
                <w:szCs w:val="20"/>
              </w:rPr>
              <w:fldChar w:fldCharType="separate"/>
            </w:r>
            <w:r w:rsidRPr="00313745">
              <w:rPr>
                <w:sz w:val="20"/>
                <w:szCs w:val="20"/>
              </w:rPr>
              <w:fldChar w:fldCharType="end"/>
            </w:r>
            <w:r w:rsidRPr="00313745">
              <w:rPr>
                <w:sz w:val="20"/>
                <w:szCs w:val="20"/>
              </w:rPr>
              <w:t xml:space="preserve"> Venta on-line </w:t>
            </w:r>
          </w:p>
        </w:tc>
        <w:tc>
          <w:tcPr>
            <w:tcW w:w="5956" w:type="dxa"/>
            <w:gridSpan w:val="2"/>
            <w:vMerge/>
          </w:tcPr>
          <w:p w14:paraId="2C099E06" w14:textId="77777777" w:rsidR="00F8687E" w:rsidRPr="004D75E3" w:rsidRDefault="00F8687E" w:rsidP="00F8687E">
            <w:pPr>
              <w:keepNext/>
              <w:spacing w:before="20" w:after="20"/>
              <w:rPr>
                <w:sz w:val="20"/>
                <w:szCs w:val="20"/>
              </w:rPr>
            </w:pPr>
          </w:p>
        </w:tc>
      </w:tr>
      <w:tr w:rsidR="00F8687E" w:rsidRPr="00D1177C" w14:paraId="1FE782D2" w14:textId="77777777" w:rsidTr="003C4491">
        <w:trPr>
          <w:trHeight w:val="30"/>
          <w:jc w:val="center"/>
        </w:trPr>
        <w:tc>
          <w:tcPr>
            <w:tcW w:w="4855" w:type="dxa"/>
            <w:tcBorders>
              <w:top w:val="nil"/>
            </w:tcBorders>
            <w:vAlign w:val="center"/>
          </w:tcPr>
          <w:p w14:paraId="7F37DFD4" w14:textId="79A470C1" w:rsidR="00F8687E" w:rsidRPr="00313745" w:rsidRDefault="00F8687E" w:rsidP="00F8687E">
            <w:pPr>
              <w:keepNext/>
              <w:spacing w:before="20" w:after="20"/>
              <w:ind w:firstLine="144"/>
              <w:rPr>
                <w:sz w:val="20"/>
                <w:szCs w:val="20"/>
              </w:rPr>
            </w:pPr>
            <w:r w:rsidRPr="00313745">
              <w:rPr>
                <w:sz w:val="20"/>
                <w:szCs w:val="20"/>
              </w:rPr>
              <w:fldChar w:fldCharType="begin">
                <w:ffData>
                  <w:name w:val="Check25"/>
                  <w:enabled/>
                  <w:calcOnExit w:val="0"/>
                  <w:checkBox>
                    <w:sizeAuto/>
                    <w:default w:val="0"/>
                  </w:checkBox>
                </w:ffData>
              </w:fldChar>
            </w:r>
            <w:r w:rsidRPr="00313745">
              <w:rPr>
                <w:sz w:val="20"/>
                <w:szCs w:val="20"/>
              </w:rPr>
              <w:instrText xml:space="preserve"> FORMCHECKBOX </w:instrText>
            </w:r>
            <w:r w:rsidRPr="00313745">
              <w:rPr>
                <w:sz w:val="20"/>
                <w:szCs w:val="20"/>
              </w:rPr>
            </w:r>
            <w:r w:rsidRPr="00313745">
              <w:rPr>
                <w:sz w:val="20"/>
                <w:szCs w:val="20"/>
              </w:rPr>
              <w:fldChar w:fldCharType="separate"/>
            </w:r>
            <w:r w:rsidRPr="00313745">
              <w:rPr>
                <w:sz w:val="20"/>
                <w:szCs w:val="20"/>
              </w:rPr>
              <w:fldChar w:fldCharType="end"/>
            </w:r>
            <w:r>
              <w:rPr>
                <w:sz w:val="20"/>
                <w:szCs w:val="20"/>
              </w:rPr>
              <w:t xml:space="preserve"> Redes sociales (especifique): </w:t>
            </w:r>
            <w:r w:rsidRPr="00313745">
              <w:rPr>
                <w:rFonts w:ascii="Garamond" w:hAnsi="Garamond" w:cs="Arabic Typesetting"/>
                <w:bCs/>
                <w:iCs/>
                <w:sz w:val="20"/>
                <w:szCs w:val="20"/>
              </w:rPr>
              <w:fldChar w:fldCharType="begin">
                <w:ffData>
                  <w:name w:val="Text843"/>
                  <w:enabled/>
                  <w:calcOnExit w:val="0"/>
                  <w:textInput/>
                </w:ffData>
              </w:fldChar>
            </w:r>
            <w:r w:rsidRPr="00313745">
              <w:rPr>
                <w:rFonts w:ascii="Garamond" w:hAnsi="Garamond" w:cs="Arabic Typesetting"/>
                <w:bCs/>
                <w:iCs/>
                <w:sz w:val="20"/>
                <w:szCs w:val="20"/>
              </w:rPr>
              <w:instrText xml:space="preserve"> FORMTEXT </w:instrText>
            </w:r>
            <w:r w:rsidRPr="00313745">
              <w:rPr>
                <w:rFonts w:ascii="Garamond" w:hAnsi="Garamond" w:cs="Arabic Typesetting"/>
                <w:bCs/>
                <w:iCs/>
                <w:sz w:val="20"/>
                <w:szCs w:val="20"/>
              </w:rPr>
            </w:r>
            <w:r w:rsidRPr="00313745">
              <w:rPr>
                <w:rFonts w:ascii="Garamond" w:hAnsi="Garamond" w:cs="Arabic Typesetting"/>
                <w:bCs/>
                <w:iCs/>
                <w:sz w:val="20"/>
                <w:szCs w:val="20"/>
              </w:rPr>
              <w:fldChar w:fldCharType="separate"/>
            </w:r>
            <w:r w:rsidRPr="003F1B22">
              <w:rPr>
                <w:rFonts w:ascii="Garamond" w:hAnsi="Garamond" w:cs="Arabic Typesetting"/>
                <w:sz w:val="20"/>
                <w:szCs w:val="20"/>
              </w:rPr>
              <w:t>     </w:t>
            </w:r>
            <w:r w:rsidRPr="00313745">
              <w:rPr>
                <w:rFonts w:ascii="Garamond" w:hAnsi="Garamond" w:cs="Arabic Typesetting"/>
                <w:bCs/>
                <w:iCs/>
                <w:sz w:val="20"/>
                <w:szCs w:val="20"/>
              </w:rPr>
              <w:fldChar w:fldCharType="end"/>
            </w:r>
            <w:r>
              <w:rPr>
                <w:rFonts w:ascii="Garamond" w:hAnsi="Garamond" w:cs="Arabic Typesetting"/>
                <w:bCs/>
                <w:iCs/>
                <w:sz w:val="20"/>
                <w:szCs w:val="20"/>
              </w:rPr>
              <w:br/>
            </w:r>
          </w:p>
        </w:tc>
        <w:tc>
          <w:tcPr>
            <w:tcW w:w="5956" w:type="dxa"/>
            <w:gridSpan w:val="2"/>
            <w:vMerge/>
          </w:tcPr>
          <w:p w14:paraId="1D92B2F1" w14:textId="77777777" w:rsidR="00F8687E" w:rsidRPr="004D75E3" w:rsidRDefault="00F8687E" w:rsidP="00F8687E">
            <w:pPr>
              <w:keepNext/>
              <w:spacing w:before="20" w:after="20"/>
              <w:rPr>
                <w:sz w:val="20"/>
                <w:szCs w:val="20"/>
              </w:rPr>
            </w:pPr>
          </w:p>
        </w:tc>
      </w:tr>
      <w:tr w:rsidR="00F8687E" w:rsidRPr="00D1177C" w14:paraId="21453F5D" w14:textId="77777777" w:rsidTr="003C4491">
        <w:trPr>
          <w:trHeight w:val="30"/>
          <w:jc w:val="center"/>
        </w:trPr>
        <w:tc>
          <w:tcPr>
            <w:tcW w:w="4855" w:type="dxa"/>
            <w:tcBorders>
              <w:top w:val="nil"/>
            </w:tcBorders>
            <w:vAlign w:val="center"/>
          </w:tcPr>
          <w:p w14:paraId="22479FF7" w14:textId="77777777" w:rsidR="00F8687E" w:rsidRPr="00313745" w:rsidRDefault="00F8687E" w:rsidP="00F8687E">
            <w:pPr>
              <w:keepNext/>
              <w:spacing w:before="20" w:after="20"/>
              <w:rPr>
                <w:bCs/>
                <w:sz w:val="20"/>
                <w:szCs w:val="20"/>
              </w:rPr>
            </w:pPr>
            <w:r w:rsidRPr="00313745">
              <w:rPr>
                <w:sz w:val="20"/>
                <w:szCs w:val="20"/>
              </w:rPr>
              <w:fldChar w:fldCharType="begin">
                <w:ffData>
                  <w:name w:val="Check25"/>
                  <w:enabled/>
                  <w:calcOnExit w:val="0"/>
                  <w:checkBox>
                    <w:sizeAuto/>
                    <w:default w:val="0"/>
                  </w:checkBox>
                </w:ffData>
              </w:fldChar>
            </w:r>
            <w:r w:rsidRPr="00313745">
              <w:rPr>
                <w:sz w:val="20"/>
                <w:szCs w:val="20"/>
              </w:rPr>
              <w:instrText xml:space="preserve"> FORMCHECKBOX </w:instrText>
            </w:r>
            <w:r w:rsidRPr="00313745">
              <w:rPr>
                <w:sz w:val="20"/>
                <w:szCs w:val="20"/>
              </w:rPr>
            </w:r>
            <w:r w:rsidRPr="00313745">
              <w:rPr>
                <w:sz w:val="20"/>
                <w:szCs w:val="20"/>
              </w:rPr>
              <w:fldChar w:fldCharType="separate"/>
            </w:r>
            <w:r w:rsidRPr="00313745">
              <w:rPr>
                <w:sz w:val="20"/>
                <w:szCs w:val="20"/>
              </w:rPr>
              <w:fldChar w:fldCharType="end"/>
            </w:r>
            <w:r w:rsidRPr="00313745">
              <w:rPr>
                <w:sz w:val="20"/>
                <w:szCs w:val="20"/>
              </w:rPr>
              <w:t xml:space="preserve"> Otros (especifique): </w:t>
            </w:r>
            <w:r w:rsidRPr="00313745">
              <w:rPr>
                <w:rFonts w:ascii="Garamond" w:hAnsi="Garamond" w:cs="Arabic Typesetting"/>
                <w:bCs/>
                <w:iCs/>
                <w:sz w:val="20"/>
                <w:szCs w:val="20"/>
              </w:rPr>
              <w:fldChar w:fldCharType="begin">
                <w:ffData>
                  <w:name w:val="Text843"/>
                  <w:enabled/>
                  <w:calcOnExit w:val="0"/>
                  <w:textInput/>
                </w:ffData>
              </w:fldChar>
            </w:r>
            <w:r w:rsidRPr="00313745">
              <w:rPr>
                <w:rFonts w:ascii="Garamond" w:hAnsi="Garamond" w:cs="Arabic Typesetting"/>
                <w:bCs/>
                <w:iCs/>
                <w:sz w:val="20"/>
                <w:szCs w:val="20"/>
              </w:rPr>
              <w:instrText xml:space="preserve"> FORMTEXT </w:instrText>
            </w:r>
            <w:r w:rsidRPr="00313745">
              <w:rPr>
                <w:rFonts w:ascii="Garamond" w:hAnsi="Garamond" w:cs="Arabic Typesetting"/>
                <w:bCs/>
                <w:iCs/>
                <w:sz w:val="20"/>
                <w:szCs w:val="20"/>
              </w:rPr>
            </w:r>
            <w:r w:rsidRPr="00313745">
              <w:rPr>
                <w:rFonts w:ascii="Garamond" w:hAnsi="Garamond" w:cs="Arabic Typesetting"/>
                <w:bCs/>
                <w:iCs/>
                <w:sz w:val="20"/>
                <w:szCs w:val="20"/>
              </w:rPr>
              <w:fldChar w:fldCharType="separate"/>
            </w:r>
            <w:r w:rsidRPr="003F1B22">
              <w:rPr>
                <w:rFonts w:ascii="Garamond" w:hAnsi="Garamond" w:cs="Arabic Typesetting"/>
                <w:sz w:val="20"/>
                <w:szCs w:val="20"/>
              </w:rPr>
              <w:t>     </w:t>
            </w:r>
            <w:r w:rsidRPr="00313745">
              <w:rPr>
                <w:rFonts w:ascii="Garamond" w:hAnsi="Garamond" w:cs="Arabic Typesetting"/>
                <w:bCs/>
                <w:iCs/>
                <w:sz w:val="20"/>
                <w:szCs w:val="20"/>
              </w:rPr>
              <w:fldChar w:fldCharType="end"/>
            </w:r>
          </w:p>
          <w:p w14:paraId="34ABFD09" w14:textId="77777777" w:rsidR="00F8687E" w:rsidRPr="00313745" w:rsidRDefault="00F8687E" w:rsidP="00F8687E">
            <w:pPr>
              <w:keepNext/>
              <w:spacing w:before="20" w:after="20"/>
              <w:rPr>
                <w:sz w:val="20"/>
                <w:szCs w:val="20"/>
              </w:rPr>
            </w:pPr>
          </w:p>
        </w:tc>
        <w:tc>
          <w:tcPr>
            <w:tcW w:w="5956" w:type="dxa"/>
            <w:gridSpan w:val="2"/>
            <w:vMerge/>
          </w:tcPr>
          <w:p w14:paraId="4517131E" w14:textId="77777777" w:rsidR="00F8687E" w:rsidRPr="004D75E3" w:rsidRDefault="00F8687E" w:rsidP="00F8687E">
            <w:pPr>
              <w:keepNext/>
              <w:spacing w:before="20" w:after="20"/>
              <w:rPr>
                <w:sz w:val="20"/>
                <w:szCs w:val="20"/>
              </w:rPr>
            </w:pPr>
          </w:p>
        </w:tc>
      </w:tr>
      <w:tr w:rsidR="00F8687E" w:rsidRPr="00804854" w14:paraId="5E33BAB6" w14:textId="77777777" w:rsidTr="003C4491">
        <w:trPr>
          <w:trHeight w:val="30"/>
          <w:jc w:val="center"/>
        </w:trPr>
        <w:tc>
          <w:tcPr>
            <w:tcW w:w="10811" w:type="dxa"/>
            <w:gridSpan w:val="3"/>
            <w:tcBorders>
              <w:bottom w:val="nil"/>
            </w:tcBorders>
            <w:vAlign w:val="center"/>
          </w:tcPr>
          <w:p w14:paraId="1A21DE97" w14:textId="6236CA07" w:rsidR="00AA7A22" w:rsidRPr="00A10498" w:rsidRDefault="00F8687E" w:rsidP="00F8687E">
            <w:pPr>
              <w:pStyle w:val="ListParagraph"/>
              <w:keepNext/>
              <w:numPr>
                <w:ilvl w:val="0"/>
                <w:numId w:val="84"/>
              </w:numPr>
              <w:spacing w:before="40" w:after="120"/>
              <w:contextualSpacing w:val="0"/>
              <w:rPr>
                <w:lang w:val="es-EC"/>
              </w:rPr>
            </w:pPr>
            <w:r w:rsidRPr="00A10498">
              <w:rPr>
                <w:lang w:val="es-EC"/>
              </w:rPr>
              <w:t xml:space="preserve">Si su empresa vende productos no orgánicos, ¿cómo evita la mezcla y la </w:t>
            </w:r>
            <w:r w:rsidR="00376BB9">
              <w:rPr>
                <w:lang w:val="es-EC"/>
              </w:rPr>
              <w:t>representación</w:t>
            </w:r>
            <w:r w:rsidR="00376BB9" w:rsidRPr="00A10498">
              <w:rPr>
                <w:lang w:val="es-EC"/>
              </w:rPr>
              <w:t xml:space="preserve"> </w:t>
            </w:r>
            <w:r w:rsidRPr="00A10498">
              <w:rPr>
                <w:lang w:val="es-EC"/>
              </w:rPr>
              <w:t xml:space="preserve">de los productos no orgánicos como orgánicos?   </w:t>
            </w:r>
            <w:r w:rsidRPr="008A0CEA">
              <w:fldChar w:fldCharType="begin">
                <w:ffData>
                  <w:name w:val="Check25"/>
                  <w:enabled/>
                  <w:calcOnExit w:val="0"/>
                  <w:checkBox>
                    <w:sizeAuto/>
                    <w:default w:val="0"/>
                  </w:checkBox>
                </w:ffData>
              </w:fldChar>
            </w:r>
            <w:r w:rsidRPr="00A10498">
              <w:rPr>
                <w:lang w:val="es-EC"/>
              </w:rPr>
              <w:instrText xml:space="preserve"> FORMCHECKBOX </w:instrText>
            </w:r>
            <w:r w:rsidRPr="008A0CEA">
              <w:fldChar w:fldCharType="separate"/>
            </w:r>
            <w:r w:rsidRPr="008A0CEA">
              <w:fldChar w:fldCharType="end"/>
            </w:r>
            <w:r w:rsidRPr="00A10498">
              <w:rPr>
                <w:lang w:val="es-EC"/>
              </w:rPr>
              <w:t xml:space="preserve"> </w:t>
            </w:r>
            <w:r w:rsidRPr="00A10498">
              <w:rPr>
                <w:i/>
                <w:iCs/>
                <w:lang w:val="es-EC"/>
              </w:rPr>
              <w:t xml:space="preserve">N/A, solo vendo productos </w:t>
            </w:r>
            <w:r w:rsidR="00376BB9" w:rsidRPr="00A10498">
              <w:rPr>
                <w:i/>
                <w:iCs/>
                <w:lang w:val="es-EC"/>
              </w:rPr>
              <w:t>orgánico</w:t>
            </w:r>
            <w:r w:rsidRPr="00A10498">
              <w:rPr>
                <w:i/>
                <w:iCs/>
                <w:lang w:val="es-EC"/>
              </w:rPr>
              <w:t>s</w:t>
            </w:r>
          </w:p>
          <w:p w14:paraId="68EAF7BA" w14:textId="5EAD6BFD" w:rsidR="00F8687E" w:rsidRDefault="00F8687E" w:rsidP="00AA7A22">
            <w:pPr>
              <w:pStyle w:val="ListParagraph"/>
              <w:keepNext/>
              <w:spacing w:before="40" w:after="120"/>
              <w:ind w:left="360"/>
              <w:contextualSpacing w:val="0"/>
              <w:rPr>
                <w:rFonts w:ascii="Garamond" w:hAnsi="Garamond" w:cs="Arabic Typesetting"/>
                <w:bCs/>
                <w:iCs/>
                <w:szCs w:val="22"/>
              </w:rPr>
            </w:pPr>
            <w:r w:rsidRPr="00861917">
              <w:rPr>
                <w:rFonts w:ascii="Garamond" w:hAnsi="Garamond" w:cs="Arabic Typesetting"/>
                <w:bCs/>
                <w:iCs/>
                <w:szCs w:val="22"/>
              </w:rPr>
              <w:fldChar w:fldCharType="begin">
                <w:ffData>
                  <w:name w:val="Text843"/>
                  <w:enabled/>
                  <w:calcOnExit w:val="0"/>
                  <w:textInput/>
                </w:ffData>
              </w:fldChar>
            </w:r>
            <w:r w:rsidRPr="00861917">
              <w:rPr>
                <w:rFonts w:ascii="Garamond" w:hAnsi="Garamond" w:cs="Arabic Typesetting"/>
                <w:bCs/>
                <w:iCs/>
                <w:szCs w:val="22"/>
              </w:rPr>
              <w:instrText xml:space="preserve"> FORMTEXT </w:instrText>
            </w:r>
            <w:r w:rsidRPr="00861917">
              <w:rPr>
                <w:rFonts w:ascii="Garamond" w:hAnsi="Garamond" w:cs="Arabic Typesetting"/>
                <w:bCs/>
                <w:iCs/>
                <w:szCs w:val="22"/>
              </w:rPr>
            </w:r>
            <w:r w:rsidRPr="00861917">
              <w:rPr>
                <w:rFonts w:ascii="Garamond" w:hAnsi="Garamond" w:cs="Arabic Typesetting"/>
                <w:bCs/>
                <w:iCs/>
                <w:szCs w:val="22"/>
              </w:rPr>
              <w:fldChar w:fldCharType="separate"/>
            </w:r>
            <w:r w:rsidRPr="00861917">
              <w:rPr>
                <w:rFonts w:ascii="Garamond" w:hAnsi="Garamond" w:cs="Arabic Typesetting"/>
                <w:bCs/>
                <w:iCs/>
                <w:noProof/>
                <w:szCs w:val="22"/>
              </w:rPr>
              <w:t> </w:t>
            </w:r>
            <w:r w:rsidRPr="00861917">
              <w:rPr>
                <w:rFonts w:ascii="Garamond" w:hAnsi="Garamond" w:cs="Arabic Typesetting"/>
                <w:bCs/>
                <w:iCs/>
                <w:noProof/>
                <w:szCs w:val="22"/>
              </w:rPr>
              <w:t> </w:t>
            </w:r>
            <w:r w:rsidRPr="00861917">
              <w:rPr>
                <w:rFonts w:ascii="Garamond" w:hAnsi="Garamond" w:cs="Arabic Typesetting"/>
                <w:bCs/>
                <w:iCs/>
                <w:noProof/>
                <w:szCs w:val="22"/>
              </w:rPr>
              <w:t> </w:t>
            </w:r>
            <w:r w:rsidRPr="00861917">
              <w:rPr>
                <w:rFonts w:ascii="Garamond" w:hAnsi="Garamond" w:cs="Arabic Typesetting"/>
                <w:bCs/>
                <w:iCs/>
                <w:noProof/>
                <w:szCs w:val="22"/>
              </w:rPr>
              <w:t> </w:t>
            </w:r>
            <w:r w:rsidRPr="00861917">
              <w:rPr>
                <w:rFonts w:ascii="Garamond" w:hAnsi="Garamond" w:cs="Arabic Typesetting"/>
                <w:bCs/>
                <w:iCs/>
                <w:noProof/>
                <w:szCs w:val="22"/>
              </w:rPr>
              <w:t> </w:t>
            </w:r>
            <w:r w:rsidRPr="00861917">
              <w:rPr>
                <w:rFonts w:ascii="Garamond" w:hAnsi="Garamond" w:cs="Arabic Typesetting"/>
                <w:bCs/>
                <w:iCs/>
                <w:szCs w:val="22"/>
              </w:rPr>
              <w:fldChar w:fldCharType="end"/>
            </w:r>
          </w:p>
          <w:p w14:paraId="506F8D48" w14:textId="52A492C8" w:rsidR="00F8687E" w:rsidRDefault="00F8687E" w:rsidP="00F8687E">
            <w:pPr>
              <w:pStyle w:val="ListParagraph"/>
              <w:keepNext/>
              <w:numPr>
                <w:ilvl w:val="0"/>
                <w:numId w:val="84"/>
              </w:numPr>
            </w:pPr>
            <w:r w:rsidRPr="00A10498">
              <w:rPr>
                <w:lang w:val="es-EC"/>
              </w:rPr>
              <w:t xml:space="preserve">¿Venden productos orgánicos provenientes de otras operaciones?   </w:t>
            </w:r>
            <w:r w:rsidRPr="008A0CEA">
              <w:fldChar w:fldCharType="begin">
                <w:ffData>
                  <w:name w:val="Check25"/>
                  <w:enabled/>
                  <w:calcOnExit w:val="0"/>
                  <w:checkBox>
                    <w:sizeAuto/>
                    <w:default w:val="0"/>
                  </w:checkBox>
                </w:ffData>
              </w:fldChar>
            </w:r>
            <w:r w:rsidRPr="00A10498">
              <w:rPr>
                <w:lang w:val="es-EC"/>
              </w:rPr>
              <w:instrText xml:space="preserve"> FORMCHECKBOX </w:instrText>
            </w:r>
            <w:r w:rsidRPr="008A0CEA">
              <w:fldChar w:fldCharType="separate"/>
            </w:r>
            <w:r w:rsidRPr="008A0CEA">
              <w:fldChar w:fldCharType="end"/>
            </w:r>
            <w:r w:rsidRPr="00A10498">
              <w:rPr>
                <w:lang w:val="es-EC"/>
              </w:rPr>
              <w:t xml:space="preserve"> </w:t>
            </w:r>
            <w:r w:rsidRPr="008A0CEA">
              <w:t xml:space="preserve">Sí   </w:t>
            </w:r>
            <w:r w:rsidRPr="008A0CEA">
              <w:fldChar w:fldCharType="begin">
                <w:ffData>
                  <w:name w:val="Check25"/>
                  <w:enabled/>
                  <w:calcOnExit w:val="0"/>
                  <w:checkBox>
                    <w:sizeAuto/>
                    <w:default w:val="0"/>
                  </w:checkBox>
                </w:ffData>
              </w:fldChar>
            </w:r>
            <w:r w:rsidRPr="008A0CEA">
              <w:instrText xml:space="preserve"> FORMCHECKBOX </w:instrText>
            </w:r>
            <w:r w:rsidRPr="008A0CEA">
              <w:fldChar w:fldCharType="separate"/>
            </w:r>
            <w:r w:rsidRPr="008A0CEA">
              <w:fldChar w:fldCharType="end"/>
            </w:r>
            <w:r>
              <w:t xml:space="preserve"> No. </w:t>
            </w:r>
            <w:r w:rsidRPr="008B4A8A">
              <w:rPr>
                <w:i/>
                <w:iCs/>
              </w:rPr>
              <w:t xml:space="preserve">Vaya a la siguiente sección de OWCP. </w:t>
            </w:r>
          </w:p>
          <w:p w14:paraId="7310C0AB" w14:textId="680BD88E" w:rsidR="00F8687E" w:rsidRPr="006D327F" w:rsidRDefault="00F8687E" w:rsidP="00144DE5">
            <w:pPr>
              <w:pStyle w:val="ListParagraph"/>
              <w:keepNext/>
              <w:numPr>
                <w:ilvl w:val="1"/>
                <w:numId w:val="84"/>
              </w:numPr>
              <w:spacing w:after="120"/>
              <w:ind w:left="691"/>
              <w:contextualSpacing w:val="0"/>
            </w:pPr>
            <w:r w:rsidRPr="00A10498">
              <w:rPr>
                <w:szCs w:val="22"/>
                <w:lang w:val="es-EC"/>
              </w:rPr>
              <w:t>¿Reempa</w:t>
            </w:r>
            <w:r w:rsidR="00313565">
              <w:rPr>
                <w:szCs w:val="22"/>
                <w:lang w:val="es-EC"/>
              </w:rPr>
              <w:t xml:space="preserve">ca </w:t>
            </w:r>
            <w:r w:rsidRPr="00A10498">
              <w:rPr>
                <w:szCs w:val="22"/>
                <w:lang w:val="es-EC"/>
              </w:rPr>
              <w:t>(traslada los productos a un contenedor diferente al que se recibieron) o procesa productos orgánicos certificados de fuentes no agrícolas?</w:t>
            </w:r>
            <w:r w:rsidR="00B27B25">
              <w:rPr>
                <w:szCs w:val="22"/>
                <w:lang w:val="es-EC"/>
              </w:rPr>
              <w:t xml:space="preserve">  </w:t>
            </w:r>
            <w:r w:rsidRPr="008A0CEA">
              <w:fldChar w:fldCharType="begin">
                <w:ffData>
                  <w:name w:val="Check25"/>
                  <w:enabled/>
                  <w:calcOnExit w:val="0"/>
                  <w:checkBox>
                    <w:sizeAuto/>
                    <w:default w:val="0"/>
                  </w:checkBox>
                </w:ffData>
              </w:fldChar>
            </w:r>
            <w:r w:rsidRPr="00A10498">
              <w:rPr>
                <w:lang w:val="es-EC"/>
              </w:rPr>
              <w:instrText xml:space="preserve"> FORMCHECKBOX </w:instrText>
            </w:r>
            <w:r w:rsidRPr="008A0CEA">
              <w:fldChar w:fldCharType="separate"/>
            </w:r>
            <w:r w:rsidRPr="008A0CEA">
              <w:fldChar w:fldCharType="end"/>
            </w:r>
            <w:r w:rsidRPr="00A10498">
              <w:rPr>
                <w:lang w:val="es-EC"/>
              </w:rPr>
              <w:t xml:space="preserve"> </w:t>
            </w:r>
            <w:r w:rsidRPr="008A0CEA">
              <w:t xml:space="preserve">Sí   </w:t>
            </w:r>
            <w:r w:rsidRPr="008A0CEA">
              <w:fldChar w:fldCharType="begin">
                <w:ffData>
                  <w:name w:val="Check25"/>
                  <w:enabled/>
                  <w:calcOnExit w:val="0"/>
                  <w:checkBox>
                    <w:sizeAuto/>
                    <w:default w:val="0"/>
                  </w:checkBox>
                </w:ffData>
              </w:fldChar>
            </w:r>
            <w:r w:rsidRPr="008A0CEA">
              <w:instrText xml:space="preserve"> FORMCHECKBOX </w:instrText>
            </w:r>
            <w:r w:rsidRPr="008A0CEA">
              <w:fldChar w:fldCharType="separate"/>
            </w:r>
            <w:r w:rsidRPr="008A0CEA">
              <w:fldChar w:fldCharType="end"/>
            </w:r>
            <w:r w:rsidRPr="008A0CEA">
              <w:t xml:space="preserve"> No</w:t>
            </w:r>
          </w:p>
          <w:p w14:paraId="17367CF0" w14:textId="58EC2791" w:rsidR="00F8687E" w:rsidRPr="00A10498" w:rsidRDefault="00F8687E" w:rsidP="004B79A9">
            <w:pPr>
              <w:pStyle w:val="ListParagraph"/>
              <w:keepNext/>
              <w:rPr>
                <w:lang w:val="es-EC"/>
              </w:rPr>
            </w:pPr>
            <w:r w:rsidRPr="00A10498">
              <w:rPr>
                <w:lang w:val="es-EC"/>
              </w:rPr>
              <w:t xml:space="preserve">En caso afirmativo, ¿ha presentado el Plan de Manipulador Orgánico (OHP) para describir el procesamiento o manejo de productos orgánicos de su operación?   </w:t>
            </w:r>
            <w:r w:rsidRPr="008A0CEA">
              <w:fldChar w:fldCharType="begin">
                <w:ffData>
                  <w:name w:val="Check25"/>
                  <w:enabled/>
                  <w:calcOnExit w:val="0"/>
                  <w:checkBox>
                    <w:sizeAuto/>
                    <w:default w:val="0"/>
                  </w:checkBox>
                </w:ffData>
              </w:fldChar>
            </w:r>
            <w:r w:rsidRPr="00A10498">
              <w:rPr>
                <w:lang w:val="es-EC"/>
              </w:rPr>
              <w:instrText xml:space="preserve"> FORMCHECKBOX </w:instrText>
            </w:r>
            <w:r w:rsidRPr="008A0CEA">
              <w:fldChar w:fldCharType="separate"/>
            </w:r>
            <w:r w:rsidRPr="008A0CEA">
              <w:fldChar w:fldCharType="end"/>
            </w:r>
            <w:r w:rsidRPr="00A10498">
              <w:rPr>
                <w:lang w:val="es-EC"/>
              </w:rPr>
              <w:t xml:space="preserve"> Sí   </w:t>
            </w:r>
            <w:r w:rsidRPr="008A0CEA">
              <w:fldChar w:fldCharType="begin">
                <w:ffData>
                  <w:name w:val="Check25"/>
                  <w:enabled/>
                  <w:calcOnExit w:val="0"/>
                  <w:checkBox>
                    <w:sizeAuto/>
                    <w:default w:val="0"/>
                  </w:checkBox>
                </w:ffData>
              </w:fldChar>
            </w:r>
            <w:r w:rsidRPr="00A10498">
              <w:rPr>
                <w:lang w:val="es-EC"/>
              </w:rPr>
              <w:instrText xml:space="preserve"> FORMCHECKBOX </w:instrText>
            </w:r>
            <w:r w:rsidRPr="008A0CEA">
              <w:fldChar w:fldCharType="separate"/>
            </w:r>
            <w:r w:rsidRPr="008A0CEA">
              <w:fldChar w:fldCharType="end"/>
            </w:r>
            <w:r w:rsidRPr="00A10498">
              <w:rPr>
                <w:lang w:val="es-EC"/>
              </w:rPr>
              <w:t xml:space="preserve"> No</w:t>
            </w:r>
          </w:p>
          <w:p w14:paraId="2B790EA6" w14:textId="3FA586D9" w:rsidR="00F8687E" w:rsidRPr="00A10498" w:rsidRDefault="00F8687E" w:rsidP="00F8687E">
            <w:pPr>
              <w:keepNext/>
              <w:spacing w:before="80" w:after="80"/>
              <w:jc w:val="center"/>
              <w:rPr>
                <w:b/>
                <w:bCs/>
                <w:i/>
                <w:iCs/>
                <w:szCs w:val="22"/>
                <w:lang w:val="es-EC"/>
              </w:rPr>
            </w:pPr>
            <w:r w:rsidRPr="00A10498">
              <w:rPr>
                <w:b/>
                <w:bCs/>
                <w:i/>
                <w:iCs/>
                <w:szCs w:val="22"/>
                <w:lang w:val="es-EC"/>
              </w:rPr>
              <w:t>Si vende productos orgánicos provenientes de otras granjas y no ha presentado el OHP, complete el resto de esta sección.</w:t>
            </w:r>
          </w:p>
        </w:tc>
      </w:tr>
      <w:tr w:rsidR="00F8687E" w:rsidRPr="00D1177C" w14:paraId="4952DC57" w14:textId="77777777" w:rsidTr="003C4491">
        <w:trPr>
          <w:trHeight w:val="30"/>
          <w:jc w:val="center"/>
        </w:trPr>
        <w:tc>
          <w:tcPr>
            <w:tcW w:w="10811" w:type="dxa"/>
            <w:gridSpan w:val="3"/>
            <w:tcBorders>
              <w:top w:val="nil"/>
              <w:bottom w:val="single" w:sz="4" w:space="0" w:color="auto"/>
            </w:tcBorders>
          </w:tcPr>
          <w:p w14:paraId="641862C7" w14:textId="77777777" w:rsidR="00F8687E" w:rsidRPr="00016004" w:rsidRDefault="00F8687E" w:rsidP="00F8687E">
            <w:pPr>
              <w:pStyle w:val="ListParagraph"/>
              <w:numPr>
                <w:ilvl w:val="0"/>
                <w:numId w:val="84"/>
              </w:numPr>
              <w:spacing w:after="120"/>
              <w:contextualSpacing w:val="0"/>
              <w:rPr>
                <w:b/>
                <w:szCs w:val="22"/>
              </w:rPr>
            </w:pPr>
            <w:r w:rsidRPr="00A10498">
              <w:rPr>
                <w:lang w:val="es-EC"/>
              </w:rPr>
              <w:t xml:space="preserve">Enumere todos los proveedores no agrícolas, productos orgánicos y puntos de comercialización, y adjunte el certificado orgánico de cada proveedor. </w:t>
            </w:r>
            <w:r w:rsidRPr="00A10498">
              <w:rPr>
                <w:lang w:val="es-EC"/>
              </w:rPr>
              <w:br/>
            </w:r>
            <w:r w:rsidRPr="008A0CEA">
              <w:fldChar w:fldCharType="begin">
                <w:ffData>
                  <w:name w:val="Check25"/>
                  <w:enabled/>
                  <w:calcOnExit w:val="0"/>
                  <w:checkBox>
                    <w:sizeAuto/>
                    <w:default w:val="0"/>
                  </w:checkBox>
                </w:ffData>
              </w:fldChar>
            </w:r>
            <w:r w:rsidRPr="00A10498">
              <w:rPr>
                <w:lang w:val="es-EC"/>
              </w:rPr>
              <w:instrText xml:space="preserve"> FORMCHECKBOX </w:instrText>
            </w:r>
            <w:r w:rsidRPr="008A0CEA">
              <w:fldChar w:fldCharType="separate"/>
            </w:r>
            <w:r w:rsidRPr="008A0CEA">
              <w:fldChar w:fldCharType="end"/>
            </w:r>
            <w:r w:rsidRPr="00A10498">
              <w:rPr>
                <w:lang w:val="es-EC"/>
              </w:rPr>
              <w:t xml:space="preserve"> </w:t>
            </w:r>
            <w:r w:rsidRPr="006D327F">
              <w:t xml:space="preserve">Ninguno   </w:t>
            </w:r>
            <w:r w:rsidRPr="008A0CEA">
              <w:fldChar w:fldCharType="begin">
                <w:ffData>
                  <w:name w:val="Check25"/>
                  <w:enabled/>
                  <w:calcOnExit w:val="0"/>
                  <w:checkBox>
                    <w:sizeAuto/>
                    <w:default w:val="0"/>
                  </w:checkBox>
                </w:ffData>
              </w:fldChar>
            </w:r>
            <w:r w:rsidRPr="008A0CEA">
              <w:instrText xml:space="preserve"> FORMCHECKBOX </w:instrText>
            </w:r>
            <w:r w:rsidRPr="008A0CEA">
              <w:fldChar w:fldCharType="separate"/>
            </w:r>
            <w:r w:rsidRPr="008A0CEA">
              <w:fldChar w:fldCharType="end"/>
            </w:r>
            <w:r>
              <w:t xml:space="preserve"> </w:t>
            </w:r>
            <w:r w:rsidRPr="00861917">
              <w:rPr>
                <w:b/>
                <w:bCs/>
              </w:rPr>
              <w:t>Adjunto</w:t>
            </w:r>
          </w:p>
          <w:tbl>
            <w:tblPr>
              <w:tblStyle w:val="TableGrid"/>
              <w:tblW w:w="0" w:type="auto"/>
              <w:jc w:val="center"/>
              <w:tblLook w:val="04A0" w:firstRow="1" w:lastRow="0" w:firstColumn="1" w:lastColumn="0" w:noHBand="0" w:noVBand="1"/>
            </w:tblPr>
            <w:tblGrid>
              <w:gridCol w:w="3407"/>
              <w:gridCol w:w="3410"/>
              <w:gridCol w:w="3408"/>
            </w:tblGrid>
            <w:tr w:rsidR="00F8687E" w14:paraId="5C5B7F5F" w14:textId="77777777" w:rsidTr="002F6B54">
              <w:trPr>
                <w:jc w:val="center"/>
              </w:trPr>
              <w:tc>
                <w:tcPr>
                  <w:tcW w:w="3407" w:type="dxa"/>
                </w:tcPr>
                <w:p w14:paraId="229DADBA" w14:textId="3FB14B00" w:rsidR="00F8687E" w:rsidRPr="00A10498" w:rsidRDefault="005A4E7C" w:rsidP="00F8687E">
                  <w:pPr>
                    <w:pStyle w:val="ListParagraph"/>
                    <w:spacing w:after="40"/>
                    <w:ind w:left="0"/>
                    <w:rPr>
                      <w:b/>
                      <w:szCs w:val="22"/>
                      <w:lang w:val="es-EC"/>
                    </w:rPr>
                  </w:pPr>
                  <w:r w:rsidRPr="00A10498">
                    <w:rPr>
                      <w:b/>
                      <w:bCs/>
                      <w:szCs w:val="22"/>
                      <w:lang w:val="es-EC"/>
                    </w:rPr>
                    <w:lastRenderedPageBreak/>
                    <w:t>Proveedor Fuera de la Granja</w:t>
                  </w:r>
                  <w:r w:rsidR="00EB0F22">
                    <w:rPr>
                      <w:b/>
                      <w:bCs/>
                      <w:szCs w:val="22"/>
                      <w:lang w:val="es-EC"/>
                    </w:rPr>
                    <w:t>/Finca</w:t>
                  </w:r>
                </w:p>
              </w:tc>
              <w:tc>
                <w:tcPr>
                  <w:tcW w:w="3410" w:type="dxa"/>
                </w:tcPr>
                <w:p w14:paraId="161E86B9" w14:textId="49CC2287" w:rsidR="00F8687E" w:rsidRDefault="00F8687E" w:rsidP="00F8687E">
                  <w:pPr>
                    <w:pStyle w:val="ListParagraph"/>
                    <w:spacing w:after="40"/>
                    <w:ind w:left="0"/>
                    <w:rPr>
                      <w:b/>
                      <w:szCs w:val="22"/>
                    </w:rPr>
                  </w:pPr>
                  <w:r w:rsidRPr="00232F81">
                    <w:rPr>
                      <w:b/>
                      <w:bCs/>
                      <w:szCs w:val="22"/>
                    </w:rPr>
                    <w:t>Producto(s)</w:t>
                  </w:r>
                </w:p>
              </w:tc>
              <w:tc>
                <w:tcPr>
                  <w:tcW w:w="3408" w:type="dxa"/>
                </w:tcPr>
                <w:p w14:paraId="2C232BFE" w14:textId="47F272B3" w:rsidR="00F8687E" w:rsidRDefault="00F8687E" w:rsidP="00F8687E">
                  <w:pPr>
                    <w:pStyle w:val="ListParagraph"/>
                    <w:spacing w:after="40"/>
                    <w:ind w:left="0"/>
                    <w:rPr>
                      <w:b/>
                      <w:szCs w:val="22"/>
                    </w:rPr>
                  </w:pPr>
                  <w:r>
                    <w:rPr>
                      <w:b/>
                      <w:szCs w:val="22"/>
                    </w:rPr>
                    <w:t>Centro(s) de comercialización</w:t>
                  </w:r>
                </w:p>
              </w:tc>
            </w:tr>
            <w:tr w:rsidR="00F8687E" w14:paraId="67AC8C67" w14:textId="77777777" w:rsidTr="002F6B54">
              <w:trPr>
                <w:jc w:val="center"/>
              </w:trPr>
              <w:tc>
                <w:tcPr>
                  <w:tcW w:w="3407" w:type="dxa"/>
                </w:tcPr>
                <w:p w14:paraId="3D324005" w14:textId="564862DA" w:rsidR="00F8687E" w:rsidRDefault="00F8687E" w:rsidP="00F8687E">
                  <w:pPr>
                    <w:pStyle w:val="ListParagraph"/>
                    <w:spacing w:after="40"/>
                    <w:ind w:left="0"/>
                    <w:rPr>
                      <w:b/>
                      <w:szCs w:val="22"/>
                    </w:rPr>
                  </w:pPr>
                  <w:r w:rsidRPr="009F391D">
                    <w:rPr>
                      <w:rFonts w:ascii="Garamond" w:hAnsi="Garamond" w:cs="Arabic Typesetting"/>
                      <w:bCs/>
                      <w:iCs/>
                    </w:rPr>
                    <w:fldChar w:fldCharType="begin">
                      <w:ffData>
                        <w:name w:val="Text843"/>
                        <w:enabled/>
                        <w:calcOnExit w:val="0"/>
                        <w:textInput/>
                      </w:ffData>
                    </w:fldChar>
                  </w:r>
                  <w:r w:rsidRPr="009F391D">
                    <w:rPr>
                      <w:rFonts w:ascii="Garamond" w:hAnsi="Garamond" w:cs="Arabic Typesetting"/>
                      <w:bCs/>
                      <w:iCs/>
                    </w:rPr>
                    <w:instrText xml:space="preserve"> FORMTEXT </w:instrText>
                  </w:r>
                  <w:r w:rsidRPr="009F391D">
                    <w:rPr>
                      <w:rFonts w:ascii="Garamond" w:hAnsi="Garamond" w:cs="Arabic Typesetting"/>
                      <w:bCs/>
                      <w:iCs/>
                    </w:rPr>
                  </w:r>
                  <w:r w:rsidRPr="009F391D">
                    <w:rPr>
                      <w:rFonts w:ascii="Garamond" w:hAnsi="Garamond" w:cs="Arabic Typesetting"/>
                      <w:bCs/>
                      <w:iCs/>
                    </w:rPr>
                    <w:fldChar w:fldCharType="separate"/>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bCs/>
                      <w:iCs/>
                    </w:rPr>
                    <w:fldChar w:fldCharType="end"/>
                  </w:r>
                </w:p>
              </w:tc>
              <w:tc>
                <w:tcPr>
                  <w:tcW w:w="3410" w:type="dxa"/>
                </w:tcPr>
                <w:p w14:paraId="4BCED7DB" w14:textId="3EDC6C9F" w:rsidR="00F8687E" w:rsidRDefault="00F8687E" w:rsidP="00F8687E">
                  <w:pPr>
                    <w:pStyle w:val="ListParagraph"/>
                    <w:spacing w:after="40"/>
                    <w:ind w:left="0"/>
                    <w:rPr>
                      <w:b/>
                      <w:szCs w:val="22"/>
                    </w:rPr>
                  </w:pPr>
                  <w:r w:rsidRPr="009F391D">
                    <w:rPr>
                      <w:rFonts w:ascii="Garamond" w:hAnsi="Garamond" w:cs="Arabic Typesetting"/>
                      <w:bCs/>
                      <w:iCs/>
                    </w:rPr>
                    <w:fldChar w:fldCharType="begin">
                      <w:ffData>
                        <w:name w:val="Text843"/>
                        <w:enabled/>
                        <w:calcOnExit w:val="0"/>
                        <w:textInput/>
                      </w:ffData>
                    </w:fldChar>
                  </w:r>
                  <w:r w:rsidRPr="009F391D">
                    <w:rPr>
                      <w:rFonts w:ascii="Garamond" w:hAnsi="Garamond" w:cs="Arabic Typesetting"/>
                      <w:bCs/>
                      <w:iCs/>
                    </w:rPr>
                    <w:instrText xml:space="preserve"> FORMTEXT </w:instrText>
                  </w:r>
                  <w:r w:rsidRPr="009F391D">
                    <w:rPr>
                      <w:rFonts w:ascii="Garamond" w:hAnsi="Garamond" w:cs="Arabic Typesetting"/>
                      <w:bCs/>
                      <w:iCs/>
                    </w:rPr>
                  </w:r>
                  <w:r w:rsidRPr="009F391D">
                    <w:rPr>
                      <w:rFonts w:ascii="Garamond" w:hAnsi="Garamond" w:cs="Arabic Typesetting"/>
                      <w:bCs/>
                      <w:iCs/>
                    </w:rPr>
                    <w:fldChar w:fldCharType="separate"/>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bCs/>
                      <w:iCs/>
                    </w:rPr>
                    <w:fldChar w:fldCharType="end"/>
                  </w:r>
                </w:p>
              </w:tc>
              <w:tc>
                <w:tcPr>
                  <w:tcW w:w="3408" w:type="dxa"/>
                </w:tcPr>
                <w:p w14:paraId="593BD6CE" w14:textId="6C1C85B0" w:rsidR="00F8687E" w:rsidRDefault="00F8687E" w:rsidP="00F8687E">
                  <w:pPr>
                    <w:pStyle w:val="ListParagraph"/>
                    <w:spacing w:after="40"/>
                    <w:ind w:left="0"/>
                    <w:rPr>
                      <w:b/>
                      <w:szCs w:val="22"/>
                    </w:rPr>
                  </w:pPr>
                  <w:r w:rsidRPr="009F391D">
                    <w:rPr>
                      <w:rFonts w:ascii="Garamond" w:hAnsi="Garamond" w:cs="Arabic Typesetting"/>
                      <w:bCs/>
                      <w:iCs/>
                    </w:rPr>
                    <w:fldChar w:fldCharType="begin">
                      <w:ffData>
                        <w:name w:val="Text843"/>
                        <w:enabled/>
                        <w:calcOnExit w:val="0"/>
                        <w:textInput/>
                      </w:ffData>
                    </w:fldChar>
                  </w:r>
                  <w:r w:rsidRPr="009F391D">
                    <w:rPr>
                      <w:rFonts w:ascii="Garamond" w:hAnsi="Garamond" w:cs="Arabic Typesetting"/>
                      <w:bCs/>
                      <w:iCs/>
                    </w:rPr>
                    <w:instrText xml:space="preserve"> FORMTEXT </w:instrText>
                  </w:r>
                  <w:r w:rsidRPr="009F391D">
                    <w:rPr>
                      <w:rFonts w:ascii="Garamond" w:hAnsi="Garamond" w:cs="Arabic Typesetting"/>
                      <w:bCs/>
                      <w:iCs/>
                    </w:rPr>
                  </w:r>
                  <w:r w:rsidRPr="009F391D">
                    <w:rPr>
                      <w:rFonts w:ascii="Garamond" w:hAnsi="Garamond" w:cs="Arabic Typesetting"/>
                      <w:bCs/>
                      <w:iCs/>
                    </w:rPr>
                    <w:fldChar w:fldCharType="separate"/>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bCs/>
                      <w:iCs/>
                    </w:rPr>
                    <w:fldChar w:fldCharType="end"/>
                  </w:r>
                </w:p>
              </w:tc>
            </w:tr>
            <w:tr w:rsidR="00F8687E" w14:paraId="0E34C5F3" w14:textId="77777777" w:rsidTr="002F6B54">
              <w:trPr>
                <w:jc w:val="center"/>
              </w:trPr>
              <w:tc>
                <w:tcPr>
                  <w:tcW w:w="3407" w:type="dxa"/>
                </w:tcPr>
                <w:p w14:paraId="61933703" w14:textId="320535E3" w:rsidR="00F8687E" w:rsidRDefault="00F8687E" w:rsidP="00F8687E">
                  <w:pPr>
                    <w:pStyle w:val="ListParagraph"/>
                    <w:spacing w:after="40"/>
                    <w:ind w:left="0"/>
                    <w:rPr>
                      <w:b/>
                      <w:szCs w:val="22"/>
                    </w:rPr>
                  </w:pPr>
                  <w:r w:rsidRPr="009F391D">
                    <w:rPr>
                      <w:rFonts w:ascii="Garamond" w:hAnsi="Garamond" w:cs="Arabic Typesetting"/>
                      <w:bCs/>
                      <w:iCs/>
                    </w:rPr>
                    <w:fldChar w:fldCharType="begin">
                      <w:ffData>
                        <w:name w:val="Text843"/>
                        <w:enabled/>
                        <w:calcOnExit w:val="0"/>
                        <w:textInput/>
                      </w:ffData>
                    </w:fldChar>
                  </w:r>
                  <w:r w:rsidRPr="009F391D">
                    <w:rPr>
                      <w:rFonts w:ascii="Garamond" w:hAnsi="Garamond" w:cs="Arabic Typesetting"/>
                      <w:bCs/>
                      <w:iCs/>
                    </w:rPr>
                    <w:instrText xml:space="preserve"> FORMTEXT </w:instrText>
                  </w:r>
                  <w:r w:rsidRPr="009F391D">
                    <w:rPr>
                      <w:rFonts w:ascii="Garamond" w:hAnsi="Garamond" w:cs="Arabic Typesetting"/>
                      <w:bCs/>
                      <w:iCs/>
                    </w:rPr>
                  </w:r>
                  <w:r w:rsidRPr="009F391D">
                    <w:rPr>
                      <w:rFonts w:ascii="Garamond" w:hAnsi="Garamond" w:cs="Arabic Typesetting"/>
                      <w:bCs/>
                      <w:iCs/>
                    </w:rPr>
                    <w:fldChar w:fldCharType="separate"/>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bCs/>
                      <w:iCs/>
                    </w:rPr>
                    <w:fldChar w:fldCharType="end"/>
                  </w:r>
                </w:p>
              </w:tc>
              <w:tc>
                <w:tcPr>
                  <w:tcW w:w="3410" w:type="dxa"/>
                </w:tcPr>
                <w:p w14:paraId="67B267FF" w14:textId="293FDB97" w:rsidR="00F8687E" w:rsidRDefault="00F8687E" w:rsidP="00F8687E">
                  <w:pPr>
                    <w:pStyle w:val="ListParagraph"/>
                    <w:spacing w:after="40"/>
                    <w:ind w:left="0"/>
                    <w:rPr>
                      <w:b/>
                      <w:szCs w:val="22"/>
                    </w:rPr>
                  </w:pPr>
                  <w:r w:rsidRPr="009F391D">
                    <w:rPr>
                      <w:rFonts w:ascii="Garamond" w:hAnsi="Garamond" w:cs="Arabic Typesetting"/>
                      <w:bCs/>
                      <w:iCs/>
                    </w:rPr>
                    <w:fldChar w:fldCharType="begin">
                      <w:ffData>
                        <w:name w:val="Text843"/>
                        <w:enabled/>
                        <w:calcOnExit w:val="0"/>
                        <w:textInput/>
                      </w:ffData>
                    </w:fldChar>
                  </w:r>
                  <w:r w:rsidRPr="009F391D">
                    <w:rPr>
                      <w:rFonts w:ascii="Garamond" w:hAnsi="Garamond" w:cs="Arabic Typesetting"/>
                      <w:bCs/>
                      <w:iCs/>
                    </w:rPr>
                    <w:instrText xml:space="preserve"> FORMTEXT </w:instrText>
                  </w:r>
                  <w:r w:rsidRPr="009F391D">
                    <w:rPr>
                      <w:rFonts w:ascii="Garamond" w:hAnsi="Garamond" w:cs="Arabic Typesetting"/>
                      <w:bCs/>
                      <w:iCs/>
                    </w:rPr>
                  </w:r>
                  <w:r w:rsidRPr="009F391D">
                    <w:rPr>
                      <w:rFonts w:ascii="Garamond" w:hAnsi="Garamond" w:cs="Arabic Typesetting"/>
                      <w:bCs/>
                      <w:iCs/>
                    </w:rPr>
                    <w:fldChar w:fldCharType="separate"/>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bCs/>
                      <w:iCs/>
                    </w:rPr>
                    <w:fldChar w:fldCharType="end"/>
                  </w:r>
                </w:p>
              </w:tc>
              <w:tc>
                <w:tcPr>
                  <w:tcW w:w="3408" w:type="dxa"/>
                </w:tcPr>
                <w:p w14:paraId="424C8FC8" w14:textId="1D41A96D" w:rsidR="00F8687E" w:rsidRDefault="00F8687E" w:rsidP="00F8687E">
                  <w:pPr>
                    <w:pStyle w:val="ListParagraph"/>
                    <w:spacing w:after="40"/>
                    <w:ind w:left="0"/>
                    <w:rPr>
                      <w:b/>
                      <w:szCs w:val="22"/>
                    </w:rPr>
                  </w:pPr>
                  <w:r w:rsidRPr="009F391D">
                    <w:rPr>
                      <w:rFonts w:ascii="Garamond" w:hAnsi="Garamond" w:cs="Arabic Typesetting"/>
                      <w:bCs/>
                      <w:iCs/>
                    </w:rPr>
                    <w:fldChar w:fldCharType="begin">
                      <w:ffData>
                        <w:name w:val="Text843"/>
                        <w:enabled/>
                        <w:calcOnExit w:val="0"/>
                        <w:textInput/>
                      </w:ffData>
                    </w:fldChar>
                  </w:r>
                  <w:r w:rsidRPr="009F391D">
                    <w:rPr>
                      <w:rFonts w:ascii="Garamond" w:hAnsi="Garamond" w:cs="Arabic Typesetting"/>
                      <w:bCs/>
                      <w:iCs/>
                    </w:rPr>
                    <w:instrText xml:space="preserve"> FORMTEXT </w:instrText>
                  </w:r>
                  <w:r w:rsidRPr="009F391D">
                    <w:rPr>
                      <w:rFonts w:ascii="Garamond" w:hAnsi="Garamond" w:cs="Arabic Typesetting"/>
                      <w:bCs/>
                      <w:iCs/>
                    </w:rPr>
                  </w:r>
                  <w:r w:rsidRPr="009F391D">
                    <w:rPr>
                      <w:rFonts w:ascii="Garamond" w:hAnsi="Garamond" w:cs="Arabic Typesetting"/>
                      <w:bCs/>
                      <w:iCs/>
                    </w:rPr>
                    <w:fldChar w:fldCharType="separate"/>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bCs/>
                      <w:iCs/>
                    </w:rPr>
                    <w:fldChar w:fldCharType="end"/>
                  </w:r>
                </w:p>
              </w:tc>
            </w:tr>
            <w:tr w:rsidR="00F8687E" w14:paraId="7404B098" w14:textId="77777777" w:rsidTr="002F6B54">
              <w:trPr>
                <w:jc w:val="center"/>
              </w:trPr>
              <w:tc>
                <w:tcPr>
                  <w:tcW w:w="3407" w:type="dxa"/>
                </w:tcPr>
                <w:p w14:paraId="199AAA09" w14:textId="0CF12680" w:rsidR="00F8687E" w:rsidRDefault="00F8687E" w:rsidP="00F8687E">
                  <w:pPr>
                    <w:pStyle w:val="ListParagraph"/>
                    <w:spacing w:after="40"/>
                    <w:ind w:left="0"/>
                    <w:rPr>
                      <w:b/>
                      <w:szCs w:val="22"/>
                    </w:rPr>
                  </w:pPr>
                  <w:r w:rsidRPr="009F391D">
                    <w:rPr>
                      <w:rFonts w:ascii="Garamond" w:hAnsi="Garamond" w:cs="Arabic Typesetting"/>
                      <w:bCs/>
                      <w:iCs/>
                    </w:rPr>
                    <w:fldChar w:fldCharType="begin">
                      <w:ffData>
                        <w:name w:val="Text843"/>
                        <w:enabled/>
                        <w:calcOnExit w:val="0"/>
                        <w:textInput/>
                      </w:ffData>
                    </w:fldChar>
                  </w:r>
                  <w:r w:rsidRPr="009F391D">
                    <w:rPr>
                      <w:rFonts w:ascii="Garamond" w:hAnsi="Garamond" w:cs="Arabic Typesetting"/>
                      <w:bCs/>
                      <w:iCs/>
                    </w:rPr>
                    <w:instrText xml:space="preserve"> FORMTEXT </w:instrText>
                  </w:r>
                  <w:r w:rsidRPr="009F391D">
                    <w:rPr>
                      <w:rFonts w:ascii="Garamond" w:hAnsi="Garamond" w:cs="Arabic Typesetting"/>
                      <w:bCs/>
                      <w:iCs/>
                    </w:rPr>
                  </w:r>
                  <w:r w:rsidRPr="009F391D">
                    <w:rPr>
                      <w:rFonts w:ascii="Garamond" w:hAnsi="Garamond" w:cs="Arabic Typesetting"/>
                      <w:bCs/>
                      <w:iCs/>
                    </w:rPr>
                    <w:fldChar w:fldCharType="separate"/>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bCs/>
                      <w:iCs/>
                    </w:rPr>
                    <w:fldChar w:fldCharType="end"/>
                  </w:r>
                </w:p>
              </w:tc>
              <w:tc>
                <w:tcPr>
                  <w:tcW w:w="3410" w:type="dxa"/>
                </w:tcPr>
                <w:p w14:paraId="5D79DBEE" w14:textId="11D802CE" w:rsidR="00F8687E" w:rsidRDefault="00F8687E" w:rsidP="00F8687E">
                  <w:pPr>
                    <w:pStyle w:val="ListParagraph"/>
                    <w:spacing w:after="40"/>
                    <w:ind w:left="0"/>
                    <w:rPr>
                      <w:b/>
                      <w:szCs w:val="22"/>
                    </w:rPr>
                  </w:pPr>
                  <w:r w:rsidRPr="009F391D">
                    <w:rPr>
                      <w:rFonts w:ascii="Garamond" w:hAnsi="Garamond" w:cs="Arabic Typesetting"/>
                      <w:bCs/>
                      <w:iCs/>
                    </w:rPr>
                    <w:fldChar w:fldCharType="begin">
                      <w:ffData>
                        <w:name w:val="Text843"/>
                        <w:enabled/>
                        <w:calcOnExit w:val="0"/>
                        <w:textInput/>
                      </w:ffData>
                    </w:fldChar>
                  </w:r>
                  <w:r w:rsidRPr="009F391D">
                    <w:rPr>
                      <w:rFonts w:ascii="Garamond" w:hAnsi="Garamond" w:cs="Arabic Typesetting"/>
                      <w:bCs/>
                      <w:iCs/>
                    </w:rPr>
                    <w:instrText xml:space="preserve"> FORMTEXT </w:instrText>
                  </w:r>
                  <w:r w:rsidRPr="009F391D">
                    <w:rPr>
                      <w:rFonts w:ascii="Garamond" w:hAnsi="Garamond" w:cs="Arabic Typesetting"/>
                      <w:bCs/>
                      <w:iCs/>
                    </w:rPr>
                  </w:r>
                  <w:r w:rsidRPr="009F391D">
                    <w:rPr>
                      <w:rFonts w:ascii="Garamond" w:hAnsi="Garamond" w:cs="Arabic Typesetting"/>
                      <w:bCs/>
                      <w:iCs/>
                    </w:rPr>
                    <w:fldChar w:fldCharType="separate"/>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bCs/>
                      <w:iCs/>
                    </w:rPr>
                    <w:fldChar w:fldCharType="end"/>
                  </w:r>
                </w:p>
              </w:tc>
              <w:tc>
                <w:tcPr>
                  <w:tcW w:w="3408" w:type="dxa"/>
                </w:tcPr>
                <w:p w14:paraId="26F7304D" w14:textId="7B0D7111" w:rsidR="00F8687E" w:rsidRDefault="00F8687E" w:rsidP="00F8687E">
                  <w:pPr>
                    <w:pStyle w:val="ListParagraph"/>
                    <w:spacing w:after="40"/>
                    <w:ind w:left="0"/>
                    <w:rPr>
                      <w:b/>
                      <w:szCs w:val="22"/>
                    </w:rPr>
                  </w:pPr>
                  <w:r w:rsidRPr="009F391D">
                    <w:rPr>
                      <w:rFonts w:ascii="Garamond" w:hAnsi="Garamond" w:cs="Arabic Typesetting"/>
                      <w:bCs/>
                      <w:iCs/>
                    </w:rPr>
                    <w:fldChar w:fldCharType="begin">
                      <w:ffData>
                        <w:name w:val="Text843"/>
                        <w:enabled/>
                        <w:calcOnExit w:val="0"/>
                        <w:textInput/>
                      </w:ffData>
                    </w:fldChar>
                  </w:r>
                  <w:r w:rsidRPr="009F391D">
                    <w:rPr>
                      <w:rFonts w:ascii="Garamond" w:hAnsi="Garamond" w:cs="Arabic Typesetting"/>
                      <w:bCs/>
                      <w:iCs/>
                    </w:rPr>
                    <w:instrText xml:space="preserve"> FORMTEXT </w:instrText>
                  </w:r>
                  <w:r w:rsidRPr="009F391D">
                    <w:rPr>
                      <w:rFonts w:ascii="Garamond" w:hAnsi="Garamond" w:cs="Arabic Typesetting"/>
                      <w:bCs/>
                      <w:iCs/>
                    </w:rPr>
                  </w:r>
                  <w:r w:rsidRPr="009F391D">
                    <w:rPr>
                      <w:rFonts w:ascii="Garamond" w:hAnsi="Garamond" w:cs="Arabic Typesetting"/>
                      <w:bCs/>
                      <w:iCs/>
                    </w:rPr>
                    <w:fldChar w:fldCharType="separate"/>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bCs/>
                      <w:iCs/>
                    </w:rPr>
                    <w:fldChar w:fldCharType="end"/>
                  </w:r>
                </w:p>
              </w:tc>
            </w:tr>
            <w:tr w:rsidR="00F8687E" w14:paraId="003563F5" w14:textId="77777777" w:rsidTr="002F6B54">
              <w:trPr>
                <w:jc w:val="center"/>
              </w:trPr>
              <w:tc>
                <w:tcPr>
                  <w:tcW w:w="3407" w:type="dxa"/>
                </w:tcPr>
                <w:p w14:paraId="72F7A104" w14:textId="1A5EB898" w:rsidR="00F8687E" w:rsidRDefault="00F8687E" w:rsidP="00F8687E">
                  <w:pPr>
                    <w:pStyle w:val="ListParagraph"/>
                    <w:spacing w:after="40"/>
                    <w:ind w:left="0"/>
                    <w:rPr>
                      <w:b/>
                      <w:szCs w:val="22"/>
                    </w:rPr>
                  </w:pPr>
                  <w:r w:rsidRPr="009F391D">
                    <w:rPr>
                      <w:rFonts w:ascii="Garamond" w:hAnsi="Garamond" w:cs="Arabic Typesetting"/>
                      <w:bCs/>
                      <w:iCs/>
                    </w:rPr>
                    <w:fldChar w:fldCharType="begin">
                      <w:ffData>
                        <w:name w:val="Text843"/>
                        <w:enabled/>
                        <w:calcOnExit w:val="0"/>
                        <w:textInput/>
                      </w:ffData>
                    </w:fldChar>
                  </w:r>
                  <w:r w:rsidRPr="009F391D">
                    <w:rPr>
                      <w:rFonts w:ascii="Garamond" w:hAnsi="Garamond" w:cs="Arabic Typesetting"/>
                      <w:bCs/>
                      <w:iCs/>
                    </w:rPr>
                    <w:instrText xml:space="preserve"> FORMTEXT </w:instrText>
                  </w:r>
                  <w:r w:rsidRPr="009F391D">
                    <w:rPr>
                      <w:rFonts w:ascii="Garamond" w:hAnsi="Garamond" w:cs="Arabic Typesetting"/>
                      <w:bCs/>
                      <w:iCs/>
                    </w:rPr>
                  </w:r>
                  <w:r w:rsidRPr="009F391D">
                    <w:rPr>
                      <w:rFonts w:ascii="Garamond" w:hAnsi="Garamond" w:cs="Arabic Typesetting"/>
                      <w:bCs/>
                      <w:iCs/>
                    </w:rPr>
                    <w:fldChar w:fldCharType="separate"/>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bCs/>
                      <w:iCs/>
                    </w:rPr>
                    <w:fldChar w:fldCharType="end"/>
                  </w:r>
                </w:p>
              </w:tc>
              <w:tc>
                <w:tcPr>
                  <w:tcW w:w="3410" w:type="dxa"/>
                </w:tcPr>
                <w:p w14:paraId="20E90294" w14:textId="26F04F3C" w:rsidR="00F8687E" w:rsidRDefault="00F8687E" w:rsidP="00F8687E">
                  <w:pPr>
                    <w:pStyle w:val="ListParagraph"/>
                    <w:spacing w:after="40"/>
                    <w:ind w:left="0"/>
                    <w:rPr>
                      <w:b/>
                      <w:szCs w:val="22"/>
                    </w:rPr>
                  </w:pPr>
                  <w:r w:rsidRPr="009F391D">
                    <w:rPr>
                      <w:rFonts w:ascii="Garamond" w:hAnsi="Garamond" w:cs="Arabic Typesetting"/>
                      <w:bCs/>
                      <w:iCs/>
                    </w:rPr>
                    <w:fldChar w:fldCharType="begin">
                      <w:ffData>
                        <w:name w:val="Text843"/>
                        <w:enabled/>
                        <w:calcOnExit w:val="0"/>
                        <w:textInput/>
                      </w:ffData>
                    </w:fldChar>
                  </w:r>
                  <w:r w:rsidRPr="009F391D">
                    <w:rPr>
                      <w:rFonts w:ascii="Garamond" w:hAnsi="Garamond" w:cs="Arabic Typesetting"/>
                      <w:bCs/>
                      <w:iCs/>
                    </w:rPr>
                    <w:instrText xml:space="preserve"> FORMTEXT </w:instrText>
                  </w:r>
                  <w:r w:rsidRPr="009F391D">
                    <w:rPr>
                      <w:rFonts w:ascii="Garamond" w:hAnsi="Garamond" w:cs="Arabic Typesetting"/>
                      <w:bCs/>
                      <w:iCs/>
                    </w:rPr>
                  </w:r>
                  <w:r w:rsidRPr="009F391D">
                    <w:rPr>
                      <w:rFonts w:ascii="Garamond" w:hAnsi="Garamond" w:cs="Arabic Typesetting"/>
                      <w:bCs/>
                      <w:iCs/>
                    </w:rPr>
                    <w:fldChar w:fldCharType="separate"/>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bCs/>
                      <w:iCs/>
                    </w:rPr>
                    <w:fldChar w:fldCharType="end"/>
                  </w:r>
                </w:p>
              </w:tc>
              <w:tc>
                <w:tcPr>
                  <w:tcW w:w="3408" w:type="dxa"/>
                </w:tcPr>
                <w:p w14:paraId="26149F70" w14:textId="4DB79B67" w:rsidR="00F8687E" w:rsidRDefault="00F8687E" w:rsidP="00F8687E">
                  <w:pPr>
                    <w:pStyle w:val="ListParagraph"/>
                    <w:spacing w:after="40"/>
                    <w:ind w:left="0"/>
                    <w:rPr>
                      <w:b/>
                      <w:szCs w:val="22"/>
                    </w:rPr>
                  </w:pPr>
                  <w:r w:rsidRPr="009F391D">
                    <w:rPr>
                      <w:rFonts w:ascii="Garamond" w:hAnsi="Garamond" w:cs="Arabic Typesetting"/>
                      <w:bCs/>
                      <w:iCs/>
                    </w:rPr>
                    <w:fldChar w:fldCharType="begin">
                      <w:ffData>
                        <w:name w:val="Text843"/>
                        <w:enabled/>
                        <w:calcOnExit w:val="0"/>
                        <w:textInput/>
                      </w:ffData>
                    </w:fldChar>
                  </w:r>
                  <w:r w:rsidRPr="009F391D">
                    <w:rPr>
                      <w:rFonts w:ascii="Garamond" w:hAnsi="Garamond" w:cs="Arabic Typesetting"/>
                      <w:bCs/>
                      <w:iCs/>
                    </w:rPr>
                    <w:instrText xml:space="preserve"> FORMTEXT </w:instrText>
                  </w:r>
                  <w:r w:rsidRPr="009F391D">
                    <w:rPr>
                      <w:rFonts w:ascii="Garamond" w:hAnsi="Garamond" w:cs="Arabic Typesetting"/>
                      <w:bCs/>
                      <w:iCs/>
                    </w:rPr>
                  </w:r>
                  <w:r w:rsidRPr="009F391D">
                    <w:rPr>
                      <w:rFonts w:ascii="Garamond" w:hAnsi="Garamond" w:cs="Arabic Typesetting"/>
                      <w:bCs/>
                      <w:iCs/>
                    </w:rPr>
                    <w:fldChar w:fldCharType="separate"/>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bCs/>
                      <w:iCs/>
                    </w:rPr>
                    <w:fldChar w:fldCharType="end"/>
                  </w:r>
                </w:p>
              </w:tc>
            </w:tr>
          </w:tbl>
          <w:p w14:paraId="3D54EE26" w14:textId="77777777" w:rsidR="00BC5498" w:rsidRPr="00BC5498" w:rsidRDefault="00BC5498" w:rsidP="00BC5498">
            <w:pPr>
              <w:pStyle w:val="ListParagraph"/>
              <w:keepNext/>
              <w:ind w:left="360"/>
              <w:rPr>
                <w:rFonts w:ascii="Garamond" w:hAnsi="Garamond" w:cs="Arabic Typesetting"/>
                <w:bCs/>
                <w:iCs/>
              </w:rPr>
            </w:pPr>
          </w:p>
          <w:p w14:paraId="542D614F" w14:textId="263B80FC" w:rsidR="00F8687E" w:rsidRPr="00A10498" w:rsidRDefault="00F8687E" w:rsidP="00F8687E">
            <w:pPr>
              <w:pStyle w:val="ListParagraph"/>
              <w:keepNext/>
              <w:numPr>
                <w:ilvl w:val="0"/>
                <w:numId w:val="84"/>
              </w:numPr>
              <w:rPr>
                <w:rFonts w:ascii="Garamond" w:hAnsi="Garamond" w:cs="Arabic Typesetting"/>
                <w:bCs/>
                <w:iCs/>
                <w:lang w:val="es-EC"/>
              </w:rPr>
            </w:pPr>
            <w:r w:rsidRPr="00A10498">
              <w:rPr>
                <w:rFonts w:cs="Arabic Typesetting"/>
                <w:bCs/>
                <w:iCs/>
                <w:lang w:val="es-EC"/>
              </w:rPr>
              <w:t>¿De qué manera la comercialización de productos orgánicos provenientes de otras granjas</w:t>
            </w:r>
            <w:r w:rsidR="00EB0F22">
              <w:rPr>
                <w:rFonts w:cs="Arabic Typesetting"/>
                <w:bCs/>
                <w:iCs/>
                <w:lang w:val="es-EC"/>
              </w:rPr>
              <w:t>/fincas</w:t>
            </w:r>
            <w:r w:rsidRPr="00A10498">
              <w:rPr>
                <w:rFonts w:cs="Arabic Typesetting"/>
                <w:bCs/>
                <w:iCs/>
                <w:lang w:val="es-EC"/>
              </w:rPr>
              <w:t xml:space="preserve"> indica claramente que no fueron cultivados por su operación? </w:t>
            </w:r>
            <w:r w:rsidRPr="00C61CE1">
              <w:rPr>
                <w:rFonts w:ascii="Garamond" w:hAnsi="Garamond" w:cs="Arabic Typesetting"/>
                <w:bCs/>
                <w:iCs/>
              </w:rPr>
              <w:fldChar w:fldCharType="begin">
                <w:ffData>
                  <w:name w:val="Text843"/>
                  <w:enabled/>
                  <w:calcOnExit w:val="0"/>
                  <w:textInput/>
                </w:ffData>
              </w:fldChar>
            </w:r>
            <w:r w:rsidRPr="00A10498">
              <w:rPr>
                <w:rFonts w:ascii="Garamond" w:hAnsi="Garamond" w:cs="Arabic Typesetting"/>
                <w:bCs/>
                <w:iCs/>
                <w:lang w:val="es-EC"/>
              </w:rPr>
              <w:instrText xml:space="preserve"> FORMTEXT </w:instrText>
            </w:r>
            <w:r w:rsidRPr="00C61CE1">
              <w:rPr>
                <w:rFonts w:ascii="Garamond" w:hAnsi="Garamond" w:cs="Arabic Typesetting"/>
                <w:bCs/>
                <w:iCs/>
              </w:rPr>
            </w:r>
            <w:r w:rsidRPr="00C61CE1">
              <w:rPr>
                <w:rFonts w:ascii="Garamond" w:hAnsi="Garamond" w:cs="Arabic Typesetting"/>
                <w:bCs/>
                <w:iCs/>
              </w:rPr>
              <w:fldChar w:fldCharType="separate"/>
            </w:r>
            <w:r w:rsidRPr="00A10498">
              <w:rPr>
                <w:rFonts w:ascii="Garamond" w:hAnsi="Garamond" w:cs="Arabic Typesetting"/>
                <w:lang w:val="es-EC"/>
              </w:rPr>
              <w:t>     </w:t>
            </w:r>
            <w:r w:rsidRPr="00C61CE1">
              <w:rPr>
                <w:rFonts w:ascii="Garamond" w:hAnsi="Garamond" w:cs="Arabic Typesetting"/>
                <w:bCs/>
                <w:iCs/>
              </w:rPr>
              <w:fldChar w:fldCharType="end"/>
            </w:r>
          </w:p>
          <w:p w14:paraId="60DE8791" w14:textId="77777777" w:rsidR="00F8687E" w:rsidRPr="00A10498" w:rsidRDefault="00F8687E" w:rsidP="00BC5498">
            <w:pPr>
              <w:keepNext/>
              <w:rPr>
                <w:rFonts w:ascii="Garamond" w:hAnsi="Garamond" w:cs="Arabic Typesetting"/>
                <w:bCs/>
                <w:iCs/>
                <w:lang w:val="es-EC"/>
              </w:rPr>
            </w:pPr>
          </w:p>
          <w:p w14:paraId="1ECC29E9" w14:textId="77777777" w:rsidR="00BC5498" w:rsidRPr="00A10498" w:rsidRDefault="00BC5498" w:rsidP="004070A5">
            <w:pPr>
              <w:keepNext/>
              <w:rPr>
                <w:rFonts w:ascii="Garamond" w:hAnsi="Garamond" w:cs="Arabic Typesetting"/>
                <w:bCs/>
                <w:iCs/>
                <w:lang w:val="es-EC"/>
              </w:rPr>
            </w:pPr>
          </w:p>
          <w:p w14:paraId="1905B806" w14:textId="77777777" w:rsidR="00196B9D" w:rsidRPr="00A10498" w:rsidRDefault="00196B9D" w:rsidP="004070A5">
            <w:pPr>
              <w:keepNext/>
              <w:rPr>
                <w:rFonts w:ascii="Garamond" w:hAnsi="Garamond" w:cs="Arabic Typesetting"/>
                <w:bCs/>
                <w:iCs/>
                <w:lang w:val="es-EC"/>
              </w:rPr>
            </w:pPr>
          </w:p>
          <w:p w14:paraId="1227302F" w14:textId="77777777" w:rsidR="00F8687E" w:rsidRDefault="00F8687E" w:rsidP="00F8687E">
            <w:pPr>
              <w:pStyle w:val="ListParagraph"/>
              <w:keepNext/>
              <w:numPr>
                <w:ilvl w:val="0"/>
                <w:numId w:val="84"/>
              </w:numPr>
              <w:rPr>
                <w:rFonts w:cs="Arabic Typesetting"/>
                <w:bCs/>
                <w:iCs/>
              </w:rPr>
            </w:pPr>
            <w:r w:rsidRPr="00A10498">
              <w:rPr>
                <w:rFonts w:cs="Arabic Typesetting"/>
                <w:bCs/>
                <w:iCs/>
                <w:lang w:val="es-EC"/>
              </w:rPr>
              <w:t xml:space="preserve">Describa cualquier reempaque o procesamiento de productos orgánicos de fuentes no agrícolas y dónde ocurren las actividades.   </w:t>
            </w:r>
            <w:r w:rsidRPr="008A0CEA">
              <w:fldChar w:fldCharType="begin">
                <w:ffData>
                  <w:name w:val="Check25"/>
                  <w:enabled/>
                  <w:calcOnExit w:val="0"/>
                  <w:checkBox>
                    <w:sizeAuto/>
                    <w:default w:val="0"/>
                  </w:checkBox>
                </w:ffData>
              </w:fldChar>
            </w:r>
            <w:r w:rsidRPr="00A10498">
              <w:rPr>
                <w:lang w:val="es-EC"/>
              </w:rPr>
              <w:instrText xml:space="preserve"> FORMCHECKBOX </w:instrText>
            </w:r>
            <w:r w:rsidRPr="008A0CEA">
              <w:fldChar w:fldCharType="separate"/>
            </w:r>
            <w:r w:rsidRPr="008A0CEA">
              <w:fldChar w:fldCharType="end"/>
            </w:r>
            <w:r w:rsidRPr="00A10498">
              <w:rPr>
                <w:lang w:val="es-EC"/>
              </w:rPr>
              <w:t xml:space="preserve"> </w:t>
            </w:r>
            <w:r>
              <w:t>Ninguno</w:t>
            </w:r>
          </w:p>
          <w:p w14:paraId="5C71E212" w14:textId="77777777" w:rsidR="00F8687E" w:rsidRDefault="00F8687E" w:rsidP="00F8687E">
            <w:pPr>
              <w:pStyle w:val="ListParagraph"/>
              <w:keepNext/>
              <w:ind w:left="360"/>
              <w:rPr>
                <w:rFonts w:ascii="Garamond" w:hAnsi="Garamond" w:cs="Arabic Typesetting"/>
                <w:bCs/>
                <w:iCs/>
                <w:szCs w:val="22"/>
              </w:rPr>
            </w:pPr>
            <w:r w:rsidRPr="00275BD9">
              <w:rPr>
                <w:rFonts w:ascii="Garamond" w:hAnsi="Garamond" w:cs="Arabic Typesetting"/>
                <w:bCs/>
                <w:iCs/>
                <w:szCs w:val="22"/>
              </w:rPr>
              <w:fldChar w:fldCharType="begin">
                <w:ffData>
                  <w:name w:val="Text843"/>
                  <w:enabled/>
                  <w:calcOnExit w:val="0"/>
                  <w:textInput/>
                </w:ffData>
              </w:fldChar>
            </w:r>
            <w:r w:rsidRPr="00275BD9">
              <w:rPr>
                <w:rFonts w:ascii="Garamond" w:hAnsi="Garamond" w:cs="Arabic Typesetting"/>
                <w:bCs/>
                <w:iCs/>
                <w:szCs w:val="22"/>
              </w:rPr>
              <w:instrText xml:space="preserve"> FORMTEXT </w:instrText>
            </w:r>
            <w:r w:rsidRPr="00275BD9">
              <w:rPr>
                <w:rFonts w:ascii="Garamond" w:hAnsi="Garamond" w:cs="Arabic Typesetting"/>
                <w:bCs/>
                <w:iCs/>
                <w:szCs w:val="22"/>
              </w:rPr>
            </w:r>
            <w:r w:rsidRPr="00275BD9">
              <w:rPr>
                <w:rFonts w:ascii="Garamond" w:hAnsi="Garamond" w:cs="Arabic Typesetting"/>
                <w:bCs/>
                <w:iCs/>
                <w:szCs w:val="22"/>
              </w:rPr>
              <w:fldChar w:fldCharType="separate"/>
            </w:r>
            <w:r w:rsidRPr="00BA23FD">
              <w:rPr>
                <w:rFonts w:ascii="Garamond" w:hAnsi="Garamond" w:cs="Arabic Typesetting"/>
                <w:bCs/>
                <w:iCs/>
                <w:szCs w:val="22"/>
              </w:rPr>
              <w:t> </w:t>
            </w:r>
            <w:r w:rsidRPr="00BA23FD">
              <w:rPr>
                <w:rFonts w:ascii="Garamond" w:hAnsi="Garamond" w:cs="Arabic Typesetting"/>
                <w:bCs/>
                <w:iCs/>
                <w:szCs w:val="22"/>
              </w:rPr>
              <w:t> </w:t>
            </w:r>
            <w:r w:rsidRPr="00BA23FD">
              <w:rPr>
                <w:rFonts w:ascii="Garamond" w:hAnsi="Garamond" w:cs="Arabic Typesetting"/>
                <w:bCs/>
                <w:iCs/>
                <w:szCs w:val="22"/>
              </w:rPr>
              <w:t> </w:t>
            </w:r>
            <w:r w:rsidRPr="00BA23FD">
              <w:rPr>
                <w:rFonts w:ascii="Garamond" w:hAnsi="Garamond" w:cs="Arabic Typesetting"/>
                <w:bCs/>
                <w:iCs/>
                <w:szCs w:val="22"/>
              </w:rPr>
              <w:t> </w:t>
            </w:r>
            <w:r w:rsidRPr="00BA23FD">
              <w:rPr>
                <w:rFonts w:ascii="Garamond" w:hAnsi="Garamond" w:cs="Arabic Typesetting"/>
                <w:bCs/>
                <w:iCs/>
                <w:szCs w:val="22"/>
              </w:rPr>
              <w:t> </w:t>
            </w:r>
            <w:r w:rsidRPr="00275BD9">
              <w:rPr>
                <w:rFonts w:ascii="Garamond" w:hAnsi="Garamond" w:cs="Arabic Typesetting"/>
                <w:bCs/>
                <w:iCs/>
                <w:szCs w:val="22"/>
              </w:rPr>
              <w:fldChar w:fldCharType="end"/>
            </w:r>
          </w:p>
          <w:p w14:paraId="5A45BE96" w14:textId="77777777" w:rsidR="00F8687E" w:rsidRDefault="00F8687E" w:rsidP="00F8687E">
            <w:pPr>
              <w:pStyle w:val="ListParagraph"/>
              <w:keepNext/>
              <w:ind w:left="360"/>
              <w:rPr>
                <w:rFonts w:ascii="Garamond" w:hAnsi="Garamond" w:cs="Arabic Typesetting"/>
                <w:bCs/>
                <w:iCs/>
                <w:szCs w:val="22"/>
              </w:rPr>
            </w:pPr>
          </w:p>
          <w:p w14:paraId="6455C426" w14:textId="24FD9A6D" w:rsidR="00F8687E" w:rsidRPr="008B4A8A" w:rsidRDefault="00F8687E" w:rsidP="00F8687E">
            <w:pPr>
              <w:pStyle w:val="ListParagraph"/>
              <w:keepNext/>
              <w:ind w:left="360"/>
              <w:rPr>
                <w:rFonts w:ascii="Garamond" w:hAnsi="Garamond" w:cs="Arabic Typesetting"/>
                <w:bCs/>
                <w:iCs/>
              </w:rPr>
            </w:pPr>
          </w:p>
        </w:tc>
      </w:tr>
      <w:tr w:rsidR="00F61887" w:rsidRPr="00804854" w14:paraId="1863F454" w14:textId="77777777" w:rsidTr="003C4491">
        <w:trPr>
          <w:trHeight w:val="30"/>
          <w:jc w:val="center"/>
        </w:trPr>
        <w:tc>
          <w:tcPr>
            <w:tcW w:w="10811" w:type="dxa"/>
            <w:gridSpan w:val="3"/>
            <w:tcBorders>
              <w:top w:val="single" w:sz="4" w:space="0" w:color="auto"/>
              <w:bottom w:val="single" w:sz="4" w:space="0" w:color="auto"/>
            </w:tcBorders>
          </w:tcPr>
          <w:p w14:paraId="158A4557" w14:textId="77777777" w:rsidR="00F61887" w:rsidRDefault="00452DC8" w:rsidP="003C4491">
            <w:pPr>
              <w:pStyle w:val="ListParagraph"/>
              <w:numPr>
                <w:ilvl w:val="0"/>
                <w:numId w:val="78"/>
              </w:numPr>
              <w:spacing w:after="120"/>
              <w:contextualSpacing w:val="0"/>
              <w:rPr>
                <w:b/>
                <w:sz w:val="24"/>
              </w:rPr>
            </w:pPr>
            <w:r w:rsidRPr="003C4491">
              <w:rPr>
                <w:b/>
                <w:bCs/>
                <w:sz w:val="24"/>
                <w:lang w:val="es-EC"/>
              </w:rPr>
              <w:lastRenderedPageBreak/>
              <w:t>PREVENCIÓN</w:t>
            </w:r>
            <w:r w:rsidRPr="00452DC8">
              <w:rPr>
                <w:b/>
                <w:sz w:val="24"/>
              </w:rPr>
              <w:t xml:space="preserve"> Y VIGILANCIA DEL FRAUDE</w:t>
            </w:r>
          </w:p>
          <w:p w14:paraId="327CB990" w14:textId="77777777" w:rsidR="00452DC8" w:rsidRPr="003C4491" w:rsidRDefault="00863F15" w:rsidP="00452DC8">
            <w:pPr>
              <w:keepNext/>
              <w:spacing w:before="40" w:after="40"/>
              <w:rPr>
                <w:bCs/>
                <w:i/>
                <w:iCs/>
                <w:szCs w:val="22"/>
                <w:lang w:val="es-EC"/>
              </w:rPr>
            </w:pPr>
            <w:r w:rsidRPr="003C4491">
              <w:rPr>
                <w:b/>
                <w:i/>
                <w:iCs/>
                <w:szCs w:val="22"/>
                <w:lang w:val="es-EC"/>
              </w:rPr>
              <w:t>El fraude orgánico</w:t>
            </w:r>
            <w:r w:rsidRPr="003C4491">
              <w:rPr>
                <w:bCs/>
                <w:i/>
                <w:iCs/>
                <w:szCs w:val="22"/>
                <w:lang w:val="es-EC"/>
              </w:rPr>
              <w:t xml:space="preserve"> consiste en la representación, venta o etiquetado engañoso de productos agrícolas no orgánicos como si fueran orgánicos. Debe mantener e implementar prácticas en su operación para verificar el estatus orgánico de los proveedores y productos en su cadena de suministro y para prevenir el fraude orgánico. Su plan de prevención de fraude debe reflejar las </w:t>
            </w:r>
            <w:r w:rsidRPr="003C4491">
              <w:rPr>
                <w:bCs/>
                <w:i/>
                <w:iCs/>
                <w:szCs w:val="22"/>
                <w:lang w:val="es-EC"/>
              </w:rPr>
              <w:lastRenderedPageBreak/>
              <w:t xml:space="preserve">actividades de su operación, la complejidad de su cadena de suministro y el alcance de su operación. QCS puede solicitarle que complete el </w:t>
            </w:r>
            <w:r w:rsidRPr="003C4491">
              <w:rPr>
                <w:b/>
                <w:i/>
                <w:iCs/>
                <w:szCs w:val="22"/>
                <w:lang w:val="es-EC"/>
              </w:rPr>
              <w:t>Plan de Prevención de Fraude Orgánico de OHP</w:t>
            </w:r>
            <w:r w:rsidRPr="003C4491">
              <w:rPr>
                <w:bCs/>
                <w:i/>
                <w:iCs/>
                <w:szCs w:val="22"/>
                <w:lang w:val="es-EC"/>
              </w:rPr>
              <w:t xml:space="preserve"> según la complejidad de sus actividades.</w:t>
            </w:r>
          </w:p>
          <w:p w14:paraId="0D174CD8" w14:textId="77777777" w:rsidR="007C221D" w:rsidRPr="003C4491" w:rsidRDefault="00516F2E" w:rsidP="00B27B25">
            <w:pPr>
              <w:pStyle w:val="ListParagraph"/>
              <w:keepNext/>
              <w:numPr>
                <w:ilvl w:val="0"/>
                <w:numId w:val="99"/>
              </w:numPr>
              <w:spacing w:before="80" w:after="40"/>
              <w:contextualSpacing w:val="0"/>
              <w:rPr>
                <w:bCs/>
                <w:szCs w:val="22"/>
              </w:rPr>
            </w:pPr>
            <w:r w:rsidRPr="003C4491">
              <w:rPr>
                <w:bCs/>
                <w:szCs w:val="22"/>
                <w:lang w:val="es-EC"/>
              </w:rPr>
              <w:t xml:space="preserve">Describa su cadena de suministro o adjunte un diagrama de flujo o mapa aparte. La cadena de suministro debe comenzar con las operaciones certificadas de las que obtiene los productos agrícolas y terminar con la venta y el transporte de sus productos orgánicos.  </w:t>
            </w:r>
            <w:r w:rsidRPr="007A5008">
              <w:rPr>
                <w:szCs w:val="22"/>
              </w:rPr>
              <w:fldChar w:fldCharType="begin">
                <w:ffData>
                  <w:name w:val="Check25"/>
                  <w:enabled/>
                  <w:calcOnExit w:val="0"/>
                  <w:checkBox>
                    <w:sizeAuto/>
                    <w:default w:val="0"/>
                  </w:checkBox>
                </w:ffData>
              </w:fldChar>
            </w:r>
            <w:r w:rsidRPr="00A10498">
              <w:rPr>
                <w:szCs w:val="22"/>
                <w:lang w:val="es-EC"/>
              </w:rPr>
              <w:instrText xml:space="preserve"> FORMCHECKBOX </w:instrText>
            </w:r>
            <w:r w:rsidRPr="007A5008">
              <w:rPr>
                <w:szCs w:val="22"/>
              </w:rPr>
            </w:r>
            <w:r w:rsidRPr="007A5008">
              <w:rPr>
                <w:szCs w:val="22"/>
              </w:rPr>
              <w:fldChar w:fldCharType="separate"/>
            </w:r>
            <w:r w:rsidRPr="007A5008">
              <w:rPr>
                <w:szCs w:val="22"/>
              </w:rPr>
              <w:fldChar w:fldCharType="end"/>
            </w:r>
            <w:r w:rsidRPr="00A10498">
              <w:rPr>
                <w:szCs w:val="22"/>
                <w:lang w:val="es-EC"/>
              </w:rPr>
              <w:t xml:space="preserve"> </w:t>
            </w:r>
            <w:r w:rsidRPr="00A10498">
              <w:rPr>
                <w:b/>
                <w:bCs/>
                <w:szCs w:val="22"/>
                <w:lang w:val="es-EC"/>
              </w:rPr>
              <w:t>Adjunto</w:t>
            </w:r>
          </w:p>
          <w:p w14:paraId="34DAA447" w14:textId="1F251B15" w:rsidR="008D2A05" w:rsidRPr="003C4491" w:rsidRDefault="008D2A05" w:rsidP="008D2A05">
            <w:pPr>
              <w:pStyle w:val="ListParagraph"/>
              <w:keepNext/>
              <w:spacing w:before="80" w:after="40"/>
              <w:ind w:left="360"/>
              <w:contextualSpacing w:val="0"/>
              <w:rPr>
                <w:bCs/>
                <w:szCs w:val="22"/>
                <w:lang w:val="es-EC"/>
              </w:rPr>
            </w:pPr>
            <w:r w:rsidRPr="003C4491">
              <w:rPr>
                <w:bCs/>
                <w:szCs w:val="22"/>
                <w:lang w:val="es-EC"/>
              </w:rPr>
              <w:t>Incluya detalles de los siguientes puntos de su cadena de suministro, cuando corresponda:</w:t>
            </w:r>
          </w:p>
          <w:p w14:paraId="0153F7D6" w14:textId="77777777" w:rsidR="00EB7D4D" w:rsidRPr="003C4491" w:rsidRDefault="00EB7D4D" w:rsidP="003C4491">
            <w:pPr>
              <w:pStyle w:val="ListParagraph"/>
              <w:keepNext/>
              <w:numPr>
                <w:ilvl w:val="0"/>
                <w:numId w:val="105"/>
              </w:numPr>
              <w:spacing w:before="80" w:after="40"/>
              <w:rPr>
                <w:bCs/>
                <w:szCs w:val="22"/>
                <w:lang w:val="es-EC"/>
              </w:rPr>
            </w:pPr>
            <w:r w:rsidRPr="003C4491">
              <w:rPr>
                <w:bCs/>
                <w:szCs w:val="22"/>
                <w:lang w:val="es-EC"/>
              </w:rPr>
              <w:t>Productos orgánicos que recibe de fuentes externas, incluyendo semillas, material de siembra, plántulas anuales u otros productos orgánicos para su reventa.</w:t>
            </w:r>
          </w:p>
          <w:p w14:paraId="0D576DB7" w14:textId="77777777" w:rsidR="00EB7D4D" w:rsidRPr="003C4491" w:rsidRDefault="00EB7D4D" w:rsidP="003C4491">
            <w:pPr>
              <w:pStyle w:val="ListParagraph"/>
              <w:keepNext/>
              <w:numPr>
                <w:ilvl w:val="0"/>
                <w:numId w:val="105"/>
              </w:numPr>
              <w:spacing w:before="80" w:after="40"/>
              <w:rPr>
                <w:bCs/>
                <w:szCs w:val="22"/>
                <w:lang w:val="es-EC"/>
              </w:rPr>
            </w:pPr>
            <w:r w:rsidRPr="003C4491">
              <w:rPr>
                <w:bCs/>
                <w:szCs w:val="22"/>
                <w:lang w:val="es-EC"/>
              </w:rPr>
              <w:t>Lugares de almacenamiento fuera de la finca.</w:t>
            </w:r>
          </w:p>
          <w:p w14:paraId="6E18B5F5" w14:textId="77777777" w:rsidR="00EB7D4D" w:rsidRPr="003C4491" w:rsidRDefault="00EB7D4D" w:rsidP="003C4491">
            <w:pPr>
              <w:pStyle w:val="ListParagraph"/>
              <w:keepNext/>
              <w:numPr>
                <w:ilvl w:val="0"/>
                <w:numId w:val="105"/>
              </w:numPr>
              <w:spacing w:before="80" w:after="40"/>
              <w:rPr>
                <w:bCs/>
                <w:szCs w:val="22"/>
                <w:lang w:val="es-EC"/>
              </w:rPr>
            </w:pPr>
            <w:r w:rsidRPr="003C4491">
              <w:rPr>
                <w:bCs/>
                <w:szCs w:val="22"/>
                <w:lang w:val="es-EC"/>
              </w:rPr>
              <w:t>Instalaciones y actividades de procesamiento fuera de la finca, incluyendo actividades contratadas.</w:t>
            </w:r>
          </w:p>
          <w:p w14:paraId="4509715A" w14:textId="77777777" w:rsidR="00EB7D4D" w:rsidRPr="003C4491" w:rsidRDefault="00EB7D4D" w:rsidP="003C4491">
            <w:pPr>
              <w:pStyle w:val="ListParagraph"/>
              <w:keepNext/>
              <w:numPr>
                <w:ilvl w:val="0"/>
                <w:numId w:val="105"/>
              </w:numPr>
              <w:spacing w:before="80" w:after="40"/>
              <w:rPr>
                <w:bCs/>
                <w:szCs w:val="22"/>
                <w:lang w:val="es-EC"/>
              </w:rPr>
            </w:pPr>
            <w:r w:rsidRPr="003C4491">
              <w:rPr>
                <w:bCs/>
                <w:szCs w:val="22"/>
                <w:lang w:val="es-EC"/>
              </w:rPr>
              <w:t>Transporte, destino de los productos y cambios de titularidad.</w:t>
            </w:r>
          </w:p>
          <w:p w14:paraId="7FDFA67E" w14:textId="77777777" w:rsidR="00EB7D4D" w:rsidRDefault="00EB7D4D" w:rsidP="00EB7D4D">
            <w:pPr>
              <w:pStyle w:val="ListParagraph"/>
              <w:keepNext/>
              <w:spacing w:before="40" w:after="120"/>
              <w:ind w:left="360"/>
              <w:contextualSpacing w:val="0"/>
              <w:rPr>
                <w:rFonts w:ascii="Garamond" w:hAnsi="Garamond" w:cs="Arabic Typesetting"/>
                <w:bCs/>
                <w:iCs/>
                <w:szCs w:val="22"/>
              </w:rPr>
            </w:pPr>
            <w:r w:rsidRPr="00861917">
              <w:rPr>
                <w:rFonts w:ascii="Garamond" w:hAnsi="Garamond" w:cs="Arabic Typesetting"/>
                <w:bCs/>
                <w:iCs/>
                <w:szCs w:val="22"/>
              </w:rPr>
              <w:fldChar w:fldCharType="begin">
                <w:ffData>
                  <w:name w:val="Text843"/>
                  <w:enabled/>
                  <w:calcOnExit w:val="0"/>
                  <w:textInput/>
                </w:ffData>
              </w:fldChar>
            </w:r>
            <w:r w:rsidRPr="00861917">
              <w:rPr>
                <w:rFonts w:ascii="Garamond" w:hAnsi="Garamond" w:cs="Arabic Typesetting"/>
                <w:bCs/>
                <w:iCs/>
                <w:szCs w:val="22"/>
              </w:rPr>
              <w:instrText xml:space="preserve"> FORMTEXT </w:instrText>
            </w:r>
            <w:r w:rsidRPr="00861917">
              <w:rPr>
                <w:rFonts w:ascii="Garamond" w:hAnsi="Garamond" w:cs="Arabic Typesetting"/>
                <w:bCs/>
                <w:iCs/>
                <w:szCs w:val="22"/>
              </w:rPr>
            </w:r>
            <w:r w:rsidRPr="00861917">
              <w:rPr>
                <w:rFonts w:ascii="Garamond" w:hAnsi="Garamond" w:cs="Arabic Typesetting"/>
                <w:bCs/>
                <w:iCs/>
                <w:szCs w:val="22"/>
              </w:rPr>
              <w:fldChar w:fldCharType="separate"/>
            </w:r>
            <w:r w:rsidRPr="00861917">
              <w:rPr>
                <w:rFonts w:ascii="Garamond" w:hAnsi="Garamond" w:cs="Arabic Typesetting"/>
                <w:bCs/>
                <w:iCs/>
                <w:noProof/>
                <w:szCs w:val="22"/>
              </w:rPr>
              <w:t> </w:t>
            </w:r>
            <w:r w:rsidRPr="00861917">
              <w:rPr>
                <w:rFonts w:ascii="Garamond" w:hAnsi="Garamond" w:cs="Arabic Typesetting"/>
                <w:bCs/>
                <w:iCs/>
                <w:noProof/>
                <w:szCs w:val="22"/>
              </w:rPr>
              <w:t> </w:t>
            </w:r>
            <w:r w:rsidRPr="00861917">
              <w:rPr>
                <w:rFonts w:ascii="Garamond" w:hAnsi="Garamond" w:cs="Arabic Typesetting"/>
                <w:bCs/>
                <w:iCs/>
                <w:noProof/>
                <w:szCs w:val="22"/>
              </w:rPr>
              <w:t> </w:t>
            </w:r>
            <w:r w:rsidRPr="00861917">
              <w:rPr>
                <w:rFonts w:ascii="Garamond" w:hAnsi="Garamond" w:cs="Arabic Typesetting"/>
                <w:bCs/>
                <w:iCs/>
                <w:noProof/>
                <w:szCs w:val="22"/>
              </w:rPr>
              <w:t> </w:t>
            </w:r>
            <w:r w:rsidRPr="00861917">
              <w:rPr>
                <w:rFonts w:ascii="Garamond" w:hAnsi="Garamond" w:cs="Arabic Typesetting"/>
                <w:bCs/>
                <w:iCs/>
                <w:noProof/>
                <w:szCs w:val="22"/>
              </w:rPr>
              <w:t> </w:t>
            </w:r>
            <w:r w:rsidRPr="00861917">
              <w:rPr>
                <w:rFonts w:ascii="Garamond" w:hAnsi="Garamond" w:cs="Arabic Typesetting"/>
                <w:bCs/>
                <w:iCs/>
                <w:szCs w:val="22"/>
              </w:rPr>
              <w:fldChar w:fldCharType="end"/>
            </w:r>
          </w:p>
          <w:p w14:paraId="46EC6EF6" w14:textId="77777777" w:rsidR="00EB7D4D" w:rsidRDefault="00EB7D4D" w:rsidP="008D2A05">
            <w:pPr>
              <w:pStyle w:val="ListParagraph"/>
              <w:keepNext/>
              <w:spacing w:before="80" w:after="40"/>
              <w:ind w:left="360"/>
              <w:contextualSpacing w:val="0"/>
              <w:rPr>
                <w:bCs/>
                <w:szCs w:val="22"/>
              </w:rPr>
            </w:pPr>
          </w:p>
          <w:p w14:paraId="091A7C5E" w14:textId="77777777" w:rsidR="00EB7D4D" w:rsidRDefault="00EB7D4D" w:rsidP="008D2A05">
            <w:pPr>
              <w:pStyle w:val="ListParagraph"/>
              <w:keepNext/>
              <w:spacing w:before="80" w:after="40"/>
              <w:ind w:left="360"/>
              <w:contextualSpacing w:val="0"/>
              <w:rPr>
                <w:bCs/>
                <w:szCs w:val="22"/>
              </w:rPr>
            </w:pPr>
          </w:p>
          <w:p w14:paraId="5C4F60A2" w14:textId="77777777" w:rsidR="00EB7D4D" w:rsidRDefault="00EB7D4D" w:rsidP="008D2A05">
            <w:pPr>
              <w:pStyle w:val="ListParagraph"/>
              <w:keepNext/>
              <w:spacing w:before="80" w:after="40"/>
              <w:ind w:left="360"/>
              <w:contextualSpacing w:val="0"/>
              <w:rPr>
                <w:bCs/>
                <w:szCs w:val="22"/>
              </w:rPr>
            </w:pPr>
          </w:p>
          <w:p w14:paraId="49E7DFD2" w14:textId="77777777" w:rsidR="00EB7D4D" w:rsidRDefault="00EB7D4D" w:rsidP="008D2A05">
            <w:pPr>
              <w:pStyle w:val="ListParagraph"/>
              <w:keepNext/>
              <w:spacing w:before="80" w:after="40"/>
              <w:ind w:left="360"/>
              <w:contextualSpacing w:val="0"/>
              <w:rPr>
                <w:bCs/>
                <w:szCs w:val="22"/>
              </w:rPr>
            </w:pPr>
          </w:p>
          <w:p w14:paraId="19F2C4B2" w14:textId="33035C04" w:rsidR="0060531B" w:rsidRPr="003C4491" w:rsidRDefault="00EF3C7E" w:rsidP="00B27B25">
            <w:pPr>
              <w:pStyle w:val="ListParagraph"/>
              <w:keepNext/>
              <w:numPr>
                <w:ilvl w:val="0"/>
                <w:numId w:val="99"/>
              </w:numPr>
              <w:spacing w:before="80" w:after="40"/>
              <w:contextualSpacing w:val="0"/>
              <w:rPr>
                <w:bCs/>
                <w:szCs w:val="22"/>
                <w:lang w:val="es-EC"/>
              </w:rPr>
            </w:pPr>
            <w:r w:rsidRPr="003C4491">
              <w:rPr>
                <w:bCs/>
                <w:szCs w:val="22"/>
                <w:lang w:val="es-EC"/>
              </w:rPr>
              <w:t xml:space="preserve">Describa sus procedimientos para verificar el estatus orgánico actual de los productos agrícolas orgánicos que su explotación recibe de fuentes externas, tales como semillas, plántulas anuales, material de siembra, micelio de </w:t>
            </w:r>
            <w:r w:rsidR="00634B97">
              <w:rPr>
                <w:bCs/>
                <w:szCs w:val="22"/>
                <w:lang w:val="es-EC"/>
              </w:rPr>
              <w:t>hongos</w:t>
            </w:r>
            <w:r w:rsidRPr="003C4491">
              <w:rPr>
                <w:bCs/>
                <w:szCs w:val="22"/>
                <w:lang w:val="es-EC"/>
              </w:rPr>
              <w:t xml:space="preserve">, sustrato para </w:t>
            </w:r>
            <w:r w:rsidR="00804854">
              <w:rPr>
                <w:bCs/>
                <w:szCs w:val="22"/>
                <w:lang w:val="es-EC"/>
              </w:rPr>
              <w:t>hongos</w:t>
            </w:r>
            <w:r w:rsidRPr="003C4491">
              <w:rPr>
                <w:bCs/>
                <w:szCs w:val="22"/>
                <w:lang w:val="es-EC"/>
              </w:rPr>
              <w:t xml:space="preserve">, bloques listos para usar para la producción de </w:t>
            </w:r>
            <w:r w:rsidR="00804854">
              <w:rPr>
                <w:bCs/>
                <w:szCs w:val="22"/>
                <w:lang w:val="es-EC"/>
              </w:rPr>
              <w:t>hongos</w:t>
            </w:r>
            <w:r w:rsidRPr="003C4491">
              <w:rPr>
                <w:bCs/>
                <w:szCs w:val="22"/>
                <w:lang w:val="es-EC"/>
              </w:rPr>
              <w:t xml:space="preserve"> y/o cultivos orgánicos para la reventa.</w:t>
            </w:r>
          </w:p>
          <w:p w14:paraId="2E1E2C39" w14:textId="09C97B5D" w:rsidR="00516F2E" w:rsidRPr="003C4491" w:rsidRDefault="00EF3C7E" w:rsidP="0060531B">
            <w:pPr>
              <w:pStyle w:val="ListParagraph"/>
              <w:keepNext/>
              <w:spacing w:before="80" w:after="40"/>
              <w:ind w:left="360"/>
              <w:contextualSpacing w:val="0"/>
              <w:rPr>
                <w:i/>
                <w:iCs/>
                <w:szCs w:val="22"/>
                <w:lang w:val="es-EC"/>
              </w:rPr>
            </w:pPr>
            <w:r w:rsidRPr="007A5008">
              <w:rPr>
                <w:szCs w:val="22"/>
              </w:rPr>
              <w:fldChar w:fldCharType="begin">
                <w:ffData>
                  <w:name w:val="Check25"/>
                  <w:enabled/>
                  <w:calcOnExit w:val="0"/>
                  <w:checkBox>
                    <w:sizeAuto/>
                    <w:default w:val="0"/>
                  </w:checkBox>
                </w:ffData>
              </w:fldChar>
            </w:r>
            <w:r w:rsidRPr="00A10498">
              <w:rPr>
                <w:szCs w:val="22"/>
                <w:lang w:val="es-EC"/>
              </w:rPr>
              <w:instrText xml:space="preserve"> FORMCHECKBOX </w:instrText>
            </w:r>
            <w:r w:rsidRPr="007A5008">
              <w:rPr>
                <w:szCs w:val="22"/>
              </w:rPr>
            </w:r>
            <w:r w:rsidRPr="007A5008">
              <w:rPr>
                <w:szCs w:val="22"/>
              </w:rPr>
              <w:fldChar w:fldCharType="separate"/>
            </w:r>
            <w:r w:rsidRPr="007A5008">
              <w:rPr>
                <w:szCs w:val="22"/>
              </w:rPr>
              <w:fldChar w:fldCharType="end"/>
            </w:r>
            <w:r w:rsidR="0060531B" w:rsidRPr="003C4491">
              <w:rPr>
                <w:szCs w:val="22"/>
                <w:lang w:val="es-EC"/>
              </w:rPr>
              <w:t xml:space="preserve"> </w:t>
            </w:r>
            <w:r w:rsidR="0060531B" w:rsidRPr="003C4491">
              <w:rPr>
                <w:i/>
                <w:iCs/>
                <w:szCs w:val="22"/>
                <w:lang w:val="es-EC"/>
              </w:rPr>
              <w:t>N</w:t>
            </w:r>
            <w:r w:rsidR="008B1EDF" w:rsidRPr="003C4491">
              <w:rPr>
                <w:i/>
                <w:iCs/>
                <w:szCs w:val="22"/>
                <w:lang w:val="es-EC"/>
              </w:rPr>
              <w:t>o aplica</w:t>
            </w:r>
            <w:r w:rsidR="0060531B" w:rsidRPr="003C4491">
              <w:rPr>
                <w:i/>
                <w:iCs/>
                <w:szCs w:val="22"/>
                <w:lang w:val="es-EC"/>
              </w:rPr>
              <w:t>, esta explotación no adquiere ningún producto agrícola de fuentes externas.</w:t>
            </w:r>
          </w:p>
          <w:p w14:paraId="5E2DCE72" w14:textId="77777777" w:rsidR="0060531B" w:rsidRDefault="0060531B" w:rsidP="0060531B">
            <w:pPr>
              <w:pStyle w:val="ListParagraph"/>
              <w:keepNext/>
              <w:spacing w:before="40" w:after="120"/>
              <w:ind w:left="360"/>
              <w:contextualSpacing w:val="0"/>
              <w:rPr>
                <w:rFonts w:ascii="Garamond" w:hAnsi="Garamond" w:cs="Arabic Typesetting"/>
                <w:bCs/>
                <w:iCs/>
                <w:szCs w:val="22"/>
              </w:rPr>
            </w:pPr>
            <w:r w:rsidRPr="00861917">
              <w:rPr>
                <w:rFonts w:ascii="Garamond" w:hAnsi="Garamond" w:cs="Arabic Typesetting"/>
                <w:bCs/>
                <w:iCs/>
                <w:szCs w:val="22"/>
              </w:rPr>
              <w:fldChar w:fldCharType="begin">
                <w:ffData>
                  <w:name w:val="Text843"/>
                  <w:enabled/>
                  <w:calcOnExit w:val="0"/>
                  <w:textInput/>
                </w:ffData>
              </w:fldChar>
            </w:r>
            <w:r w:rsidRPr="00861917">
              <w:rPr>
                <w:rFonts w:ascii="Garamond" w:hAnsi="Garamond" w:cs="Arabic Typesetting"/>
                <w:bCs/>
                <w:iCs/>
                <w:szCs w:val="22"/>
              </w:rPr>
              <w:instrText xml:space="preserve"> FORMTEXT </w:instrText>
            </w:r>
            <w:r w:rsidRPr="00861917">
              <w:rPr>
                <w:rFonts w:ascii="Garamond" w:hAnsi="Garamond" w:cs="Arabic Typesetting"/>
                <w:bCs/>
                <w:iCs/>
                <w:szCs w:val="22"/>
              </w:rPr>
            </w:r>
            <w:r w:rsidRPr="00861917">
              <w:rPr>
                <w:rFonts w:ascii="Garamond" w:hAnsi="Garamond" w:cs="Arabic Typesetting"/>
                <w:bCs/>
                <w:iCs/>
                <w:szCs w:val="22"/>
              </w:rPr>
              <w:fldChar w:fldCharType="separate"/>
            </w:r>
            <w:r w:rsidRPr="00861917">
              <w:rPr>
                <w:rFonts w:ascii="Garamond" w:hAnsi="Garamond" w:cs="Arabic Typesetting"/>
                <w:bCs/>
                <w:iCs/>
                <w:noProof/>
                <w:szCs w:val="22"/>
              </w:rPr>
              <w:t> </w:t>
            </w:r>
            <w:r w:rsidRPr="00861917">
              <w:rPr>
                <w:rFonts w:ascii="Garamond" w:hAnsi="Garamond" w:cs="Arabic Typesetting"/>
                <w:bCs/>
                <w:iCs/>
                <w:noProof/>
                <w:szCs w:val="22"/>
              </w:rPr>
              <w:t> </w:t>
            </w:r>
            <w:r w:rsidRPr="00861917">
              <w:rPr>
                <w:rFonts w:ascii="Garamond" w:hAnsi="Garamond" w:cs="Arabic Typesetting"/>
                <w:bCs/>
                <w:iCs/>
                <w:noProof/>
                <w:szCs w:val="22"/>
              </w:rPr>
              <w:t> </w:t>
            </w:r>
            <w:r w:rsidRPr="00861917">
              <w:rPr>
                <w:rFonts w:ascii="Garamond" w:hAnsi="Garamond" w:cs="Arabic Typesetting"/>
                <w:bCs/>
                <w:iCs/>
                <w:noProof/>
                <w:szCs w:val="22"/>
              </w:rPr>
              <w:t> </w:t>
            </w:r>
            <w:r w:rsidRPr="00861917">
              <w:rPr>
                <w:rFonts w:ascii="Garamond" w:hAnsi="Garamond" w:cs="Arabic Typesetting"/>
                <w:bCs/>
                <w:iCs/>
                <w:noProof/>
                <w:szCs w:val="22"/>
              </w:rPr>
              <w:t> </w:t>
            </w:r>
            <w:r w:rsidRPr="00861917">
              <w:rPr>
                <w:rFonts w:ascii="Garamond" w:hAnsi="Garamond" w:cs="Arabic Typesetting"/>
                <w:bCs/>
                <w:iCs/>
                <w:szCs w:val="22"/>
              </w:rPr>
              <w:fldChar w:fldCharType="end"/>
            </w:r>
          </w:p>
          <w:p w14:paraId="11C40D73" w14:textId="77777777" w:rsidR="0060531B" w:rsidRDefault="0060531B" w:rsidP="0060531B">
            <w:pPr>
              <w:pStyle w:val="ListParagraph"/>
              <w:keepNext/>
              <w:spacing w:before="80" w:after="40"/>
              <w:ind w:left="360"/>
              <w:contextualSpacing w:val="0"/>
              <w:rPr>
                <w:bCs/>
                <w:szCs w:val="22"/>
              </w:rPr>
            </w:pPr>
          </w:p>
          <w:p w14:paraId="5B4538BF" w14:textId="77777777" w:rsidR="0060531B" w:rsidRDefault="0060531B" w:rsidP="0060531B">
            <w:pPr>
              <w:pStyle w:val="ListParagraph"/>
              <w:keepNext/>
              <w:spacing w:before="80" w:after="40"/>
              <w:ind w:left="360"/>
              <w:contextualSpacing w:val="0"/>
              <w:rPr>
                <w:bCs/>
                <w:szCs w:val="22"/>
              </w:rPr>
            </w:pPr>
          </w:p>
          <w:p w14:paraId="50BB69B2" w14:textId="77777777" w:rsidR="0060531B" w:rsidRDefault="0060531B" w:rsidP="0060531B">
            <w:pPr>
              <w:pStyle w:val="ListParagraph"/>
              <w:keepNext/>
              <w:spacing w:before="80" w:after="40"/>
              <w:ind w:left="360"/>
              <w:contextualSpacing w:val="0"/>
              <w:rPr>
                <w:bCs/>
                <w:szCs w:val="22"/>
              </w:rPr>
            </w:pPr>
          </w:p>
          <w:p w14:paraId="104D91AE" w14:textId="77777777" w:rsidR="0060531B" w:rsidRDefault="0060531B" w:rsidP="003C4491">
            <w:pPr>
              <w:pStyle w:val="ListParagraph"/>
              <w:keepNext/>
              <w:spacing w:before="80" w:after="40"/>
              <w:ind w:left="360"/>
              <w:contextualSpacing w:val="0"/>
              <w:rPr>
                <w:bCs/>
                <w:szCs w:val="22"/>
              </w:rPr>
            </w:pPr>
          </w:p>
          <w:p w14:paraId="704DEC91" w14:textId="37AE4EAD" w:rsidR="00EB7D4D" w:rsidRPr="003C4491" w:rsidRDefault="00D8481E" w:rsidP="00B27B25">
            <w:pPr>
              <w:pStyle w:val="ListParagraph"/>
              <w:keepNext/>
              <w:numPr>
                <w:ilvl w:val="0"/>
                <w:numId w:val="99"/>
              </w:numPr>
              <w:spacing w:before="80" w:after="40"/>
              <w:contextualSpacing w:val="0"/>
              <w:rPr>
                <w:bCs/>
                <w:i/>
                <w:iCs/>
                <w:szCs w:val="22"/>
                <w:lang w:val="es-EC"/>
              </w:rPr>
            </w:pPr>
            <w:r w:rsidRPr="003C4491">
              <w:rPr>
                <w:bCs/>
                <w:szCs w:val="22"/>
                <w:lang w:val="es-EC"/>
              </w:rPr>
              <w:t>Describa sus procedimientos para verificar el estatus orgánico de las operaciones externas que brindan servicios como almacenamiento, procesamiento o manipulación de cultivos orgánicos antes de venderlos.</w:t>
            </w:r>
            <w:r w:rsidR="008B1EDF" w:rsidRPr="003C4491">
              <w:rPr>
                <w:bCs/>
                <w:szCs w:val="22"/>
                <w:lang w:val="es-EC"/>
              </w:rPr>
              <w:t xml:space="preserve"> </w:t>
            </w:r>
            <w:r w:rsidR="008B1EDF" w:rsidRPr="007A5008">
              <w:rPr>
                <w:szCs w:val="22"/>
              </w:rPr>
              <w:fldChar w:fldCharType="begin">
                <w:ffData>
                  <w:name w:val="Check25"/>
                  <w:enabled/>
                  <w:calcOnExit w:val="0"/>
                  <w:checkBox>
                    <w:sizeAuto/>
                    <w:default w:val="0"/>
                  </w:checkBox>
                </w:ffData>
              </w:fldChar>
            </w:r>
            <w:r w:rsidR="008B1EDF" w:rsidRPr="00A10498">
              <w:rPr>
                <w:szCs w:val="22"/>
                <w:lang w:val="es-EC"/>
              </w:rPr>
              <w:instrText xml:space="preserve"> FORMCHECKBOX </w:instrText>
            </w:r>
            <w:r w:rsidR="008B1EDF" w:rsidRPr="007A5008">
              <w:rPr>
                <w:szCs w:val="22"/>
              </w:rPr>
            </w:r>
            <w:r w:rsidR="008B1EDF" w:rsidRPr="007A5008">
              <w:rPr>
                <w:szCs w:val="22"/>
              </w:rPr>
              <w:fldChar w:fldCharType="separate"/>
            </w:r>
            <w:r w:rsidR="008B1EDF" w:rsidRPr="007A5008">
              <w:rPr>
                <w:szCs w:val="22"/>
              </w:rPr>
              <w:fldChar w:fldCharType="end"/>
            </w:r>
            <w:r w:rsidR="008B1EDF" w:rsidRPr="003C4491">
              <w:rPr>
                <w:szCs w:val="22"/>
                <w:lang w:val="es-EC"/>
              </w:rPr>
              <w:t xml:space="preserve"> </w:t>
            </w:r>
            <w:r w:rsidR="008B1EDF" w:rsidRPr="003C4491">
              <w:rPr>
                <w:bCs/>
                <w:i/>
                <w:iCs/>
                <w:szCs w:val="22"/>
                <w:lang w:val="es-EC"/>
              </w:rPr>
              <w:t>No aplica. No utilizo servicios externos para almacenar, procesar ni manipular mis cultivos orgánicos.</w:t>
            </w:r>
          </w:p>
          <w:p w14:paraId="27712F4F" w14:textId="77777777" w:rsidR="008B1EDF" w:rsidRDefault="008B1EDF" w:rsidP="008B1EDF">
            <w:pPr>
              <w:pStyle w:val="ListParagraph"/>
              <w:keepNext/>
              <w:spacing w:before="40" w:after="120"/>
              <w:ind w:left="360"/>
              <w:contextualSpacing w:val="0"/>
              <w:rPr>
                <w:rFonts w:ascii="Garamond" w:hAnsi="Garamond" w:cs="Arabic Typesetting"/>
                <w:bCs/>
                <w:iCs/>
                <w:szCs w:val="22"/>
              </w:rPr>
            </w:pPr>
            <w:r w:rsidRPr="00861917">
              <w:rPr>
                <w:rFonts w:ascii="Garamond" w:hAnsi="Garamond" w:cs="Arabic Typesetting"/>
                <w:bCs/>
                <w:iCs/>
                <w:szCs w:val="22"/>
              </w:rPr>
              <w:fldChar w:fldCharType="begin">
                <w:ffData>
                  <w:name w:val="Text843"/>
                  <w:enabled/>
                  <w:calcOnExit w:val="0"/>
                  <w:textInput/>
                </w:ffData>
              </w:fldChar>
            </w:r>
            <w:r w:rsidRPr="00861917">
              <w:rPr>
                <w:rFonts w:ascii="Garamond" w:hAnsi="Garamond" w:cs="Arabic Typesetting"/>
                <w:bCs/>
                <w:iCs/>
                <w:szCs w:val="22"/>
              </w:rPr>
              <w:instrText xml:space="preserve"> FORMTEXT </w:instrText>
            </w:r>
            <w:r w:rsidRPr="00861917">
              <w:rPr>
                <w:rFonts w:ascii="Garamond" w:hAnsi="Garamond" w:cs="Arabic Typesetting"/>
                <w:bCs/>
                <w:iCs/>
                <w:szCs w:val="22"/>
              </w:rPr>
            </w:r>
            <w:r w:rsidRPr="00861917">
              <w:rPr>
                <w:rFonts w:ascii="Garamond" w:hAnsi="Garamond" w:cs="Arabic Typesetting"/>
                <w:bCs/>
                <w:iCs/>
                <w:szCs w:val="22"/>
              </w:rPr>
              <w:fldChar w:fldCharType="separate"/>
            </w:r>
            <w:r w:rsidRPr="00861917">
              <w:rPr>
                <w:rFonts w:ascii="Garamond" w:hAnsi="Garamond" w:cs="Arabic Typesetting"/>
                <w:bCs/>
                <w:iCs/>
                <w:noProof/>
                <w:szCs w:val="22"/>
              </w:rPr>
              <w:t> </w:t>
            </w:r>
            <w:r w:rsidRPr="00861917">
              <w:rPr>
                <w:rFonts w:ascii="Garamond" w:hAnsi="Garamond" w:cs="Arabic Typesetting"/>
                <w:bCs/>
                <w:iCs/>
                <w:noProof/>
                <w:szCs w:val="22"/>
              </w:rPr>
              <w:t> </w:t>
            </w:r>
            <w:r w:rsidRPr="00861917">
              <w:rPr>
                <w:rFonts w:ascii="Garamond" w:hAnsi="Garamond" w:cs="Arabic Typesetting"/>
                <w:bCs/>
                <w:iCs/>
                <w:noProof/>
                <w:szCs w:val="22"/>
              </w:rPr>
              <w:t> </w:t>
            </w:r>
            <w:r w:rsidRPr="00861917">
              <w:rPr>
                <w:rFonts w:ascii="Garamond" w:hAnsi="Garamond" w:cs="Arabic Typesetting"/>
                <w:bCs/>
                <w:iCs/>
                <w:noProof/>
                <w:szCs w:val="22"/>
              </w:rPr>
              <w:t> </w:t>
            </w:r>
            <w:r w:rsidRPr="00861917">
              <w:rPr>
                <w:rFonts w:ascii="Garamond" w:hAnsi="Garamond" w:cs="Arabic Typesetting"/>
                <w:bCs/>
                <w:iCs/>
                <w:noProof/>
                <w:szCs w:val="22"/>
              </w:rPr>
              <w:t> </w:t>
            </w:r>
            <w:r w:rsidRPr="00861917">
              <w:rPr>
                <w:rFonts w:ascii="Garamond" w:hAnsi="Garamond" w:cs="Arabic Typesetting"/>
                <w:bCs/>
                <w:iCs/>
                <w:szCs w:val="22"/>
              </w:rPr>
              <w:fldChar w:fldCharType="end"/>
            </w:r>
          </w:p>
          <w:p w14:paraId="6710F9D8" w14:textId="77777777" w:rsidR="008B1EDF" w:rsidRDefault="008B1EDF" w:rsidP="008B1EDF">
            <w:pPr>
              <w:pStyle w:val="ListParagraph"/>
              <w:keepNext/>
              <w:spacing w:before="80" w:after="40"/>
              <w:ind w:left="360"/>
              <w:contextualSpacing w:val="0"/>
              <w:rPr>
                <w:bCs/>
                <w:szCs w:val="22"/>
              </w:rPr>
            </w:pPr>
          </w:p>
          <w:p w14:paraId="2C941810" w14:textId="77777777" w:rsidR="008B1EDF" w:rsidRDefault="008B1EDF" w:rsidP="008B1EDF">
            <w:pPr>
              <w:pStyle w:val="ListParagraph"/>
              <w:keepNext/>
              <w:spacing w:before="80" w:after="40"/>
              <w:ind w:left="360"/>
              <w:contextualSpacing w:val="0"/>
              <w:rPr>
                <w:bCs/>
                <w:szCs w:val="22"/>
              </w:rPr>
            </w:pPr>
          </w:p>
          <w:p w14:paraId="182BF7DE" w14:textId="77777777" w:rsidR="008B1EDF" w:rsidRPr="008B1EDF" w:rsidRDefault="008B1EDF" w:rsidP="003C4491">
            <w:pPr>
              <w:pStyle w:val="ListParagraph"/>
              <w:keepNext/>
              <w:spacing w:before="80" w:after="40"/>
              <w:ind w:left="360"/>
              <w:contextualSpacing w:val="0"/>
              <w:rPr>
                <w:bCs/>
                <w:szCs w:val="22"/>
              </w:rPr>
            </w:pPr>
          </w:p>
          <w:p w14:paraId="237169B7" w14:textId="77777777" w:rsidR="00D8481E" w:rsidRDefault="00D8481E" w:rsidP="003C4491">
            <w:pPr>
              <w:pStyle w:val="ListParagraph"/>
              <w:keepNext/>
              <w:spacing w:before="80" w:after="40"/>
              <w:ind w:left="360"/>
              <w:contextualSpacing w:val="0"/>
              <w:rPr>
                <w:bCs/>
                <w:szCs w:val="22"/>
              </w:rPr>
            </w:pPr>
          </w:p>
          <w:p w14:paraId="763D7F66" w14:textId="00DD7702" w:rsidR="00D8481E" w:rsidRPr="003C4491" w:rsidRDefault="00407E73" w:rsidP="00B27B25">
            <w:pPr>
              <w:pStyle w:val="ListParagraph"/>
              <w:keepNext/>
              <w:numPr>
                <w:ilvl w:val="0"/>
                <w:numId w:val="99"/>
              </w:numPr>
              <w:spacing w:before="80" w:after="40"/>
              <w:contextualSpacing w:val="0"/>
              <w:rPr>
                <w:bCs/>
                <w:szCs w:val="22"/>
                <w:lang w:val="es-EC"/>
              </w:rPr>
            </w:pPr>
            <w:r w:rsidRPr="003C4491">
              <w:rPr>
                <w:bCs/>
                <w:szCs w:val="22"/>
                <w:lang w:val="es-EC"/>
              </w:rPr>
              <w:t xml:space="preserve">Si su empresa envasa productos orgánicos bajo marcas/etiquetas de otras empresas, describa su proceso para verificar el estatus orgánico actual de los propietarios de dichas marcas certificadas. </w:t>
            </w:r>
            <w:r w:rsidRPr="007A5008">
              <w:rPr>
                <w:szCs w:val="22"/>
              </w:rPr>
              <w:fldChar w:fldCharType="begin">
                <w:ffData>
                  <w:name w:val="Check25"/>
                  <w:enabled/>
                  <w:calcOnExit w:val="0"/>
                  <w:checkBox>
                    <w:sizeAuto/>
                    <w:default w:val="0"/>
                  </w:checkBox>
                </w:ffData>
              </w:fldChar>
            </w:r>
            <w:r w:rsidRPr="00A10498">
              <w:rPr>
                <w:szCs w:val="22"/>
                <w:lang w:val="es-EC"/>
              </w:rPr>
              <w:instrText xml:space="preserve"> FORMCHECKBOX </w:instrText>
            </w:r>
            <w:r w:rsidRPr="007A5008">
              <w:rPr>
                <w:szCs w:val="22"/>
              </w:rPr>
            </w:r>
            <w:r w:rsidRPr="007A5008">
              <w:rPr>
                <w:szCs w:val="22"/>
              </w:rPr>
              <w:fldChar w:fldCharType="separate"/>
            </w:r>
            <w:r w:rsidRPr="007A5008">
              <w:rPr>
                <w:szCs w:val="22"/>
              </w:rPr>
              <w:fldChar w:fldCharType="end"/>
            </w:r>
            <w:r w:rsidR="00DA0C66" w:rsidRPr="003C4491">
              <w:rPr>
                <w:szCs w:val="22"/>
                <w:lang w:val="es-EC"/>
              </w:rPr>
              <w:t xml:space="preserve"> </w:t>
            </w:r>
            <w:r w:rsidR="00DA0C66" w:rsidRPr="003C4491">
              <w:rPr>
                <w:i/>
                <w:iCs/>
                <w:szCs w:val="22"/>
                <w:lang w:val="es-EC"/>
              </w:rPr>
              <w:t>No aplica, No envaso productos orgánicos bajo marcas de otras empresas.</w:t>
            </w:r>
          </w:p>
          <w:p w14:paraId="44C24A67" w14:textId="77777777" w:rsidR="00DA0C66" w:rsidRDefault="00DA0C66" w:rsidP="00DA0C66">
            <w:pPr>
              <w:pStyle w:val="ListParagraph"/>
              <w:keepNext/>
              <w:spacing w:before="40" w:after="120"/>
              <w:ind w:left="360"/>
              <w:contextualSpacing w:val="0"/>
              <w:rPr>
                <w:rFonts w:ascii="Garamond" w:hAnsi="Garamond" w:cs="Arabic Typesetting"/>
                <w:bCs/>
                <w:iCs/>
                <w:szCs w:val="22"/>
              </w:rPr>
            </w:pPr>
            <w:r w:rsidRPr="00861917">
              <w:rPr>
                <w:rFonts w:ascii="Garamond" w:hAnsi="Garamond" w:cs="Arabic Typesetting"/>
                <w:bCs/>
                <w:iCs/>
                <w:szCs w:val="22"/>
              </w:rPr>
              <w:fldChar w:fldCharType="begin">
                <w:ffData>
                  <w:name w:val="Text843"/>
                  <w:enabled/>
                  <w:calcOnExit w:val="0"/>
                  <w:textInput/>
                </w:ffData>
              </w:fldChar>
            </w:r>
            <w:r w:rsidRPr="00861917">
              <w:rPr>
                <w:rFonts w:ascii="Garamond" w:hAnsi="Garamond" w:cs="Arabic Typesetting"/>
                <w:bCs/>
                <w:iCs/>
                <w:szCs w:val="22"/>
              </w:rPr>
              <w:instrText xml:space="preserve"> FORMTEXT </w:instrText>
            </w:r>
            <w:r w:rsidRPr="00861917">
              <w:rPr>
                <w:rFonts w:ascii="Garamond" w:hAnsi="Garamond" w:cs="Arabic Typesetting"/>
                <w:bCs/>
                <w:iCs/>
                <w:szCs w:val="22"/>
              </w:rPr>
            </w:r>
            <w:r w:rsidRPr="00861917">
              <w:rPr>
                <w:rFonts w:ascii="Garamond" w:hAnsi="Garamond" w:cs="Arabic Typesetting"/>
                <w:bCs/>
                <w:iCs/>
                <w:szCs w:val="22"/>
              </w:rPr>
              <w:fldChar w:fldCharType="separate"/>
            </w:r>
            <w:r w:rsidRPr="00861917">
              <w:rPr>
                <w:rFonts w:ascii="Garamond" w:hAnsi="Garamond" w:cs="Arabic Typesetting"/>
                <w:bCs/>
                <w:iCs/>
                <w:noProof/>
                <w:szCs w:val="22"/>
              </w:rPr>
              <w:t> </w:t>
            </w:r>
            <w:r w:rsidRPr="00861917">
              <w:rPr>
                <w:rFonts w:ascii="Garamond" w:hAnsi="Garamond" w:cs="Arabic Typesetting"/>
                <w:bCs/>
                <w:iCs/>
                <w:noProof/>
                <w:szCs w:val="22"/>
              </w:rPr>
              <w:t> </w:t>
            </w:r>
            <w:r w:rsidRPr="00861917">
              <w:rPr>
                <w:rFonts w:ascii="Garamond" w:hAnsi="Garamond" w:cs="Arabic Typesetting"/>
                <w:bCs/>
                <w:iCs/>
                <w:noProof/>
                <w:szCs w:val="22"/>
              </w:rPr>
              <w:t> </w:t>
            </w:r>
            <w:r w:rsidRPr="00861917">
              <w:rPr>
                <w:rFonts w:ascii="Garamond" w:hAnsi="Garamond" w:cs="Arabic Typesetting"/>
                <w:bCs/>
                <w:iCs/>
                <w:noProof/>
                <w:szCs w:val="22"/>
              </w:rPr>
              <w:t> </w:t>
            </w:r>
            <w:r w:rsidRPr="00861917">
              <w:rPr>
                <w:rFonts w:ascii="Garamond" w:hAnsi="Garamond" w:cs="Arabic Typesetting"/>
                <w:bCs/>
                <w:iCs/>
                <w:noProof/>
                <w:szCs w:val="22"/>
              </w:rPr>
              <w:t> </w:t>
            </w:r>
            <w:r w:rsidRPr="00861917">
              <w:rPr>
                <w:rFonts w:ascii="Garamond" w:hAnsi="Garamond" w:cs="Arabic Typesetting"/>
                <w:bCs/>
                <w:iCs/>
                <w:szCs w:val="22"/>
              </w:rPr>
              <w:fldChar w:fldCharType="end"/>
            </w:r>
          </w:p>
          <w:p w14:paraId="5C8948E6" w14:textId="77777777" w:rsidR="00DA0C66" w:rsidRDefault="00DA0C66" w:rsidP="00DA0C66">
            <w:pPr>
              <w:pStyle w:val="ListParagraph"/>
              <w:keepNext/>
              <w:spacing w:before="80" w:after="40"/>
              <w:ind w:left="360"/>
              <w:contextualSpacing w:val="0"/>
              <w:rPr>
                <w:bCs/>
                <w:szCs w:val="22"/>
              </w:rPr>
            </w:pPr>
          </w:p>
          <w:p w14:paraId="57B16A32" w14:textId="77777777" w:rsidR="00DA0C66" w:rsidRPr="00DA0C66" w:rsidRDefault="00DA0C66" w:rsidP="003C4491">
            <w:pPr>
              <w:pStyle w:val="ListParagraph"/>
              <w:keepNext/>
              <w:spacing w:before="80" w:after="40"/>
              <w:ind w:left="360"/>
              <w:contextualSpacing w:val="0"/>
              <w:rPr>
                <w:bCs/>
                <w:szCs w:val="22"/>
              </w:rPr>
            </w:pPr>
          </w:p>
          <w:p w14:paraId="1F62D437" w14:textId="77777777" w:rsidR="00407E73" w:rsidRDefault="00407E73" w:rsidP="003C4491">
            <w:pPr>
              <w:pStyle w:val="ListParagraph"/>
              <w:keepNext/>
              <w:spacing w:before="80" w:after="40"/>
              <w:ind w:left="360"/>
              <w:contextualSpacing w:val="0"/>
              <w:rPr>
                <w:bCs/>
                <w:szCs w:val="22"/>
              </w:rPr>
            </w:pPr>
          </w:p>
          <w:p w14:paraId="0F872D43" w14:textId="77777777" w:rsidR="00407E73" w:rsidRPr="003C4491" w:rsidRDefault="002E0005" w:rsidP="00B27B25">
            <w:pPr>
              <w:pStyle w:val="ListParagraph"/>
              <w:keepNext/>
              <w:numPr>
                <w:ilvl w:val="0"/>
                <w:numId w:val="99"/>
              </w:numPr>
              <w:spacing w:before="80" w:after="40"/>
              <w:contextualSpacing w:val="0"/>
              <w:rPr>
                <w:bCs/>
                <w:szCs w:val="22"/>
                <w:lang w:val="es-EC"/>
              </w:rPr>
            </w:pPr>
            <w:r w:rsidRPr="003C4491">
              <w:rPr>
                <w:bCs/>
                <w:szCs w:val="22"/>
                <w:lang w:val="es-EC"/>
              </w:rPr>
              <w:t>¿Con qué frecuencia revisa el estatus orgánico de sus proveedores, productos, ingredientes o servicios orgánicos?</w:t>
            </w:r>
          </w:p>
          <w:p w14:paraId="11119948" w14:textId="77777777" w:rsidR="00B1050E" w:rsidRDefault="00AD70FA" w:rsidP="00B1050E">
            <w:pPr>
              <w:pStyle w:val="ListParagraph"/>
              <w:keepNext/>
              <w:spacing w:before="40" w:after="120"/>
              <w:ind w:left="360"/>
              <w:contextualSpacing w:val="0"/>
              <w:rPr>
                <w:rFonts w:ascii="Garamond" w:hAnsi="Garamond" w:cs="Arabic Typesetting"/>
                <w:bCs/>
                <w:iCs/>
                <w:szCs w:val="22"/>
              </w:rPr>
            </w:pPr>
            <w:r w:rsidRPr="007A5008">
              <w:rPr>
                <w:szCs w:val="22"/>
              </w:rPr>
              <w:lastRenderedPageBreak/>
              <w:fldChar w:fldCharType="begin">
                <w:ffData>
                  <w:name w:val="Check25"/>
                  <w:enabled/>
                  <w:calcOnExit w:val="0"/>
                  <w:checkBox>
                    <w:sizeAuto/>
                    <w:default w:val="0"/>
                  </w:checkBox>
                </w:ffData>
              </w:fldChar>
            </w:r>
            <w:r w:rsidRPr="00A10498">
              <w:rPr>
                <w:szCs w:val="22"/>
                <w:lang w:val="es-EC"/>
              </w:rPr>
              <w:instrText xml:space="preserve"> FORMCHECKBOX </w:instrText>
            </w:r>
            <w:r w:rsidRPr="007A5008">
              <w:rPr>
                <w:szCs w:val="22"/>
              </w:rPr>
            </w:r>
            <w:r w:rsidRPr="007A5008">
              <w:rPr>
                <w:szCs w:val="22"/>
              </w:rPr>
              <w:fldChar w:fldCharType="separate"/>
            </w:r>
            <w:r w:rsidRPr="007A5008">
              <w:rPr>
                <w:szCs w:val="22"/>
              </w:rPr>
              <w:fldChar w:fldCharType="end"/>
            </w:r>
            <w:r w:rsidRPr="003C4491">
              <w:rPr>
                <w:szCs w:val="22"/>
                <w:lang w:val="es-EC"/>
              </w:rPr>
              <w:t xml:space="preserve"> </w:t>
            </w:r>
            <w:r w:rsidR="00A05F11" w:rsidRPr="003C4491">
              <w:rPr>
                <w:szCs w:val="22"/>
                <w:lang w:val="es-EC"/>
              </w:rPr>
              <w:t xml:space="preserve">Con cada envío  </w:t>
            </w:r>
            <w:r w:rsidR="00A05F11" w:rsidRPr="007A5008">
              <w:rPr>
                <w:szCs w:val="22"/>
              </w:rPr>
              <w:fldChar w:fldCharType="begin">
                <w:ffData>
                  <w:name w:val="Check25"/>
                  <w:enabled/>
                  <w:calcOnExit w:val="0"/>
                  <w:checkBox>
                    <w:sizeAuto/>
                    <w:default w:val="0"/>
                  </w:checkBox>
                </w:ffData>
              </w:fldChar>
            </w:r>
            <w:r w:rsidR="00A05F11" w:rsidRPr="00A10498">
              <w:rPr>
                <w:szCs w:val="22"/>
                <w:lang w:val="es-EC"/>
              </w:rPr>
              <w:instrText xml:space="preserve"> FORMCHECKBOX </w:instrText>
            </w:r>
            <w:r w:rsidR="00A05F11" w:rsidRPr="007A5008">
              <w:rPr>
                <w:szCs w:val="22"/>
              </w:rPr>
            </w:r>
            <w:r w:rsidR="00A05F11" w:rsidRPr="007A5008">
              <w:rPr>
                <w:szCs w:val="22"/>
              </w:rPr>
              <w:fldChar w:fldCharType="separate"/>
            </w:r>
            <w:r w:rsidR="00A05F11" w:rsidRPr="007A5008">
              <w:rPr>
                <w:szCs w:val="22"/>
              </w:rPr>
              <w:fldChar w:fldCharType="end"/>
            </w:r>
            <w:r w:rsidR="00F73512" w:rsidRPr="003C4491">
              <w:rPr>
                <w:szCs w:val="22"/>
                <w:lang w:val="es-EC"/>
              </w:rPr>
              <w:t xml:space="preserve"> Mensualmente  </w:t>
            </w:r>
            <w:r w:rsidR="00F73512" w:rsidRPr="007A5008">
              <w:rPr>
                <w:szCs w:val="22"/>
              </w:rPr>
              <w:fldChar w:fldCharType="begin">
                <w:ffData>
                  <w:name w:val="Check25"/>
                  <w:enabled/>
                  <w:calcOnExit w:val="0"/>
                  <w:checkBox>
                    <w:sizeAuto/>
                    <w:default w:val="0"/>
                  </w:checkBox>
                </w:ffData>
              </w:fldChar>
            </w:r>
            <w:r w:rsidR="00F73512" w:rsidRPr="00A10498">
              <w:rPr>
                <w:szCs w:val="22"/>
                <w:lang w:val="es-EC"/>
              </w:rPr>
              <w:instrText xml:space="preserve"> FORMCHECKBOX </w:instrText>
            </w:r>
            <w:r w:rsidR="00F73512" w:rsidRPr="007A5008">
              <w:rPr>
                <w:szCs w:val="22"/>
              </w:rPr>
            </w:r>
            <w:r w:rsidR="00F73512" w:rsidRPr="007A5008">
              <w:rPr>
                <w:szCs w:val="22"/>
              </w:rPr>
              <w:fldChar w:fldCharType="separate"/>
            </w:r>
            <w:r w:rsidR="00F73512" w:rsidRPr="007A5008">
              <w:rPr>
                <w:szCs w:val="22"/>
              </w:rPr>
              <w:fldChar w:fldCharType="end"/>
            </w:r>
            <w:r w:rsidR="00B1050E" w:rsidRPr="003C4491">
              <w:rPr>
                <w:szCs w:val="22"/>
                <w:lang w:val="es-EC"/>
              </w:rPr>
              <w:t xml:space="preserve"> Trimestralmente  </w:t>
            </w:r>
            <w:r w:rsidR="00B1050E" w:rsidRPr="007A5008">
              <w:rPr>
                <w:szCs w:val="22"/>
              </w:rPr>
              <w:fldChar w:fldCharType="begin">
                <w:ffData>
                  <w:name w:val="Check25"/>
                  <w:enabled/>
                  <w:calcOnExit w:val="0"/>
                  <w:checkBox>
                    <w:sizeAuto/>
                    <w:default w:val="0"/>
                  </w:checkBox>
                </w:ffData>
              </w:fldChar>
            </w:r>
            <w:r w:rsidR="00B1050E" w:rsidRPr="00A10498">
              <w:rPr>
                <w:szCs w:val="22"/>
                <w:lang w:val="es-EC"/>
              </w:rPr>
              <w:instrText xml:space="preserve"> FORMCHECKBOX </w:instrText>
            </w:r>
            <w:r w:rsidR="00B1050E" w:rsidRPr="007A5008">
              <w:rPr>
                <w:szCs w:val="22"/>
              </w:rPr>
            </w:r>
            <w:r w:rsidR="00B1050E" w:rsidRPr="007A5008">
              <w:rPr>
                <w:szCs w:val="22"/>
              </w:rPr>
              <w:fldChar w:fldCharType="separate"/>
            </w:r>
            <w:r w:rsidR="00B1050E" w:rsidRPr="007A5008">
              <w:rPr>
                <w:szCs w:val="22"/>
              </w:rPr>
              <w:fldChar w:fldCharType="end"/>
            </w:r>
            <w:r w:rsidR="00B1050E" w:rsidRPr="003C4491">
              <w:rPr>
                <w:szCs w:val="22"/>
                <w:lang w:val="es-EC"/>
              </w:rPr>
              <w:t xml:space="preserve"> Anualmente  </w:t>
            </w:r>
            <w:r w:rsidR="00B1050E" w:rsidRPr="007A5008">
              <w:rPr>
                <w:szCs w:val="22"/>
              </w:rPr>
              <w:fldChar w:fldCharType="begin">
                <w:ffData>
                  <w:name w:val="Check25"/>
                  <w:enabled/>
                  <w:calcOnExit w:val="0"/>
                  <w:checkBox>
                    <w:sizeAuto/>
                    <w:default w:val="0"/>
                  </w:checkBox>
                </w:ffData>
              </w:fldChar>
            </w:r>
            <w:r w:rsidR="00B1050E" w:rsidRPr="00A10498">
              <w:rPr>
                <w:szCs w:val="22"/>
                <w:lang w:val="es-EC"/>
              </w:rPr>
              <w:instrText xml:space="preserve"> FORMCHECKBOX </w:instrText>
            </w:r>
            <w:r w:rsidR="00B1050E" w:rsidRPr="007A5008">
              <w:rPr>
                <w:szCs w:val="22"/>
              </w:rPr>
            </w:r>
            <w:r w:rsidR="00B1050E" w:rsidRPr="007A5008">
              <w:rPr>
                <w:szCs w:val="22"/>
              </w:rPr>
              <w:fldChar w:fldCharType="separate"/>
            </w:r>
            <w:r w:rsidR="00B1050E" w:rsidRPr="007A5008">
              <w:rPr>
                <w:szCs w:val="22"/>
              </w:rPr>
              <w:fldChar w:fldCharType="end"/>
            </w:r>
            <w:r w:rsidR="00B1050E" w:rsidRPr="003C4491">
              <w:rPr>
                <w:szCs w:val="22"/>
                <w:lang w:val="es-EC"/>
              </w:rPr>
              <w:t xml:space="preserve"> Otro. </w:t>
            </w:r>
            <w:r w:rsidR="00B1050E" w:rsidRPr="00B1050E">
              <w:rPr>
                <w:szCs w:val="22"/>
              </w:rPr>
              <w:t>Por favor, describa:</w:t>
            </w:r>
            <w:r w:rsidR="00B1050E">
              <w:rPr>
                <w:szCs w:val="22"/>
              </w:rPr>
              <w:t xml:space="preserve"> </w:t>
            </w:r>
            <w:r w:rsidR="00B1050E" w:rsidRPr="00861917">
              <w:rPr>
                <w:rFonts w:ascii="Garamond" w:hAnsi="Garamond" w:cs="Arabic Typesetting"/>
                <w:bCs/>
                <w:iCs/>
                <w:szCs w:val="22"/>
              </w:rPr>
              <w:fldChar w:fldCharType="begin">
                <w:ffData>
                  <w:name w:val="Text843"/>
                  <w:enabled/>
                  <w:calcOnExit w:val="0"/>
                  <w:textInput/>
                </w:ffData>
              </w:fldChar>
            </w:r>
            <w:r w:rsidR="00B1050E" w:rsidRPr="00861917">
              <w:rPr>
                <w:rFonts w:ascii="Garamond" w:hAnsi="Garamond" w:cs="Arabic Typesetting"/>
                <w:bCs/>
                <w:iCs/>
                <w:szCs w:val="22"/>
              </w:rPr>
              <w:instrText xml:space="preserve"> FORMTEXT </w:instrText>
            </w:r>
            <w:r w:rsidR="00B1050E" w:rsidRPr="00861917">
              <w:rPr>
                <w:rFonts w:ascii="Garamond" w:hAnsi="Garamond" w:cs="Arabic Typesetting"/>
                <w:bCs/>
                <w:iCs/>
                <w:szCs w:val="22"/>
              </w:rPr>
            </w:r>
            <w:r w:rsidR="00B1050E" w:rsidRPr="00861917">
              <w:rPr>
                <w:rFonts w:ascii="Garamond" w:hAnsi="Garamond" w:cs="Arabic Typesetting"/>
                <w:bCs/>
                <w:iCs/>
                <w:szCs w:val="22"/>
              </w:rPr>
              <w:fldChar w:fldCharType="separate"/>
            </w:r>
            <w:r w:rsidR="00B1050E" w:rsidRPr="00861917">
              <w:rPr>
                <w:rFonts w:ascii="Garamond" w:hAnsi="Garamond" w:cs="Arabic Typesetting"/>
                <w:bCs/>
                <w:iCs/>
                <w:noProof/>
                <w:szCs w:val="22"/>
              </w:rPr>
              <w:t> </w:t>
            </w:r>
            <w:r w:rsidR="00B1050E" w:rsidRPr="00861917">
              <w:rPr>
                <w:rFonts w:ascii="Garamond" w:hAnsi="Garamond" w:cs="Arabic Typesetting"/>
                <w:bCs/>
                <w:iCs/>
                <w:noProof/>
                <w:szCs w:val="22"/>
              </w:rPr>
              <w:t> </w:t>
            </w:r>
            <w:r w:rsidR="00B1050E" w:rsidRPr="00861917">
              <w:rPr>
                <w:rFonts w:ascii="Garamond" w:hAnsi="Garamond" w:cs="Arabic Typesetting"/>
                <w:bCs/>
                <w:iCs/>
                <w:noProof/>
                <w:szCs w:val="22"/>
              </w:rPr>
              <w:t> </w:t>
            </w:r>
            <w:r w:rsidR="00B1050E" w:rsidRPr="00861917">
              <w:rPr>
                <w:rFonts w:ascii="Garamond" w:hAnsi="Garamond" w:cs="Arabic Typesetting"/>
                <w:bCs/>
                <w:iCs/>
                <w:noProof/>
                <w:szCs w:val="22"/>
              </w:rPr>
              <w:t> </w:t>
            </w:r>
            <w:r w:rsidR="00B1050E" w:rsidRPr="00861917">
              <w:rPr>
                <w:rFonts w:ascii="Garamond" w:hAnsi="Garamond" w:cs="Arabic Typesetting"/>
                <w:bCs/>
                <w:iCs/>
                <w:noProof/>
                <w:szCs w:val="22"/>
              </w:rPr>
              <w:t> </w:t>
            </w:r>
            <w:r w:rsidR="00B1050E" w:rsidRPr="00861917">
              <w:rPr>
                <w:rFonts w:ascii="Garamond" w:hAnsi="Garamond" w:cs="Arabic Typesetting"/>
                <w:bCs/>
                <w:iCs/>
                <w:szCs w:val="22"/>
              </w:rPr>
              <w:fldChar w:fldCharType="end"/>
            </w:r>
          </w:p>
          <w:p w14:paraId="3E72596D" w14:textId="6B320A76" w:rsidR="002E0005" w:rsidRDefault="002E0005" w:rsidP="002E0005">
            <w:pPr>
              <w:pStyle w:val="ListParagraph"/>
              <w:keepNext/>
              <w:spacing w:before="80" w:after="40"/>
              <w:ind w:left="360"/>
              <w:contextualSpacing w:val="0"/>
              <w:rPr>
                <w:bCs/>
                <w:szCs w:val="22"/>
              </w:rPr>
            </w:pPr>
          </w:p>
          <w:p w14:paraId="30C6D79C" w14:textId="77777777" w:rsidR="00B1050E" w:rsidRDefault="00B1050E" w:rsidP="002E0005">
            <w:pPr>
              <w:pStyle w:val="ListParagraph"/>
              <w:keepNext/>
              <w:spacing w:before="80" w:after="40"/>
              <w:ind w:left="360"/>
              <w:contextualSpacing w:val="0"/>
              <w:rPr>
                <w:bCs/>
                <w:szCs w:val="22"/>
              </w:rPr>
            </w:pPr>
          </w:p>
          <w:p w14:paraId="2BED3FA8" w14:textId="77777777" w:rsidR="00B1050E" w:rsidRDefault="00B1050E" w:rsidP="003C4491">
            <w:pPr>
              <w:pStyle w:val="ListParagraph"/>
              <w:keepNext/>
              <w:spacing w:before="80" w:after="40"/>
              <w:ind w:left="360"/>
              <w:contextualSpacing w:val="0"/>
              <w:rPr>
                <w:bCs/>
                <w:szCs w:val="22"/>
              </w:rPr>
            </w:pPr>
          </w:p>
          <w:p w14:paraId="20C15FBD" w14:textId="77777777" w:rsidR="002E0005" w:rsidRPr="003C4491" w:rsidRDefault="00DD2171" w:rsidP="00B27B25">
            <w:pPr>
              <w:pStyle w:val="ListParagraph"/>
              <w:keepNext/>
              <w:numPr>
                <w:ilvl w:val="0"/>
                <w:numId w:val="99"/>
              </w:numPr>
              <w:spacing w:before="80" w:after="40"/>
              <w:contextualSpacing w:val="0"/>
              <w:rPr>
                <w:bCs/>
                <w:szCs w:val="22"/>
                <w:lang w:val="es-EC"/>
              </w:rPr>
            </w:pPr>
            <w:r w:rsidRPr="003C4491">
              <w:rPr>
                <w:bCs/>
                <w:szCs w:val="22"/>
                <w:lang w:val="es-EC"/>
              </w:rPr>
              <w:t>¿Cómo supervisa la eficacia de sus procedimientos de verificación de certificaciones?</w:t>
            </w:r>
          </w:p>
          <w:p w14:paraId="3697E511" w14:textId="0D6372D6" w:rsidR="00DD2171" w:rsidRPr="003C4491" w:rsidRDefault="00DD2171" w:rsidP="00DD2171">
            <w:pPr>
              <w:pStyle w:val="ListParagraph"/>
              <w:keepNext/>
              <w:spacing w:before="80" w:after="40"/>
              <w:ind w:left="360"/>
              <w:contextualSpacing w:val="0"/>
              <w:rPr>
                <w:szCs w:val="22"/>
                <w:lang w:val="es-EC"/>
              </w:rPr>
            </w:pPr>
            <w:r w:rsidRPr="007A5008">
              <w:rPr>
                <w:szCs w:val="22"/>
              </w:rPr>
              <w:fldChar w:fldCharType="begin">
                <w:ffData>
                  <w:name w:val="Check25"/>
                  <w:enabled/>
                  <w:calcOnExit w:val="0"/>
                  <w:checkBox>
                    <w:sizeAuto/>
                    <w:default w:val="0"/>
                  </w:checkBox>
                </w:ffData>
              </w:fldChar>
            </w:r>
            <w:r w:rsidRPr="00A10498">
              <w:rPr>
                <w:szCs w:val="22"/>
                <w:lang w:val="es-EC"/>
              </w:rPr>
              <w:instrText xml:space="preserve"> FORMCHECKBOX </w:instrText>
            </w:r>
            <w:r w:rsidRPr="007A5008">
              <w:rPr>
                <w:szCs w:val="22"/>
              </w:rPr>
            </w:r>
            <w:r w:rsidRPr="007A5008">
              <w:rPr>
                <w:szCs w:val="22"/>
              </w:rPr>
              <w:fldChar w:fldCharType="separate"/>
            </w:r>
            <w:r w:rsidRPr="007A5008">
              <w:rPr>
                <w:szCs w:val="22"/>
              </w:rPr>
              <w:fldChar w:fldCharType="end"/>
            </w:r>
            <w:r w:rsidR="00EE6C75" w:rsidRPr="003C4491">
              <w:rPr>
                <w:szCs w:val="22"/>
                <w:lang w:val="es-EC"/>
              </w:rPr>
              <w:t xml:space="preserve"> Auditorías internas</w:t>
            </w:r>
          </w:p>
          <w:p w14:paraId="0B4BF67D" w14:textId="0C00ED7E" w:rsidR="00EE6C75" w:rsidRPr="003C4491" w:rsidRDefault="00EE6C75" w:rsidP="00DD2171">
            <w:pPr>
              <w:pStyle w:val="ListParagraph"/>
              <w:keepNext/>
              <w:spacing w:before="80" w:after="40"/>
              <w:ind w:left="360"/>
              <w:contextualSpacing w:val="0"/>
              <w:rPr>
                <w:szCs w:val="22"/>
                <w:lang w:val="es-EC"/>
              </w:rPr>
            </w:pPr>
            <w:r w:rsidRPr="007A5008">
              <w:rPr>
                <w:szCs w:val="22"/>
              </w:rPr>
              <w:fldChar w:fldCharType="begin">
                <w:ffData>
                  <w:name w:val="Check25"/>
                  <w:enabled/>
                  <w:calcOnExit w:val="0"/>
                  <w:checkBox>
                    <w:sizeAuto/>
                    <w:default w:val="0"/>
                  </w:checkBox>
                </w:ffData>
              </w:fldChar>
            </w:r>
            <w:r w:rsidRPr="00A10498">
              <w:rPr>
                <w:szCs w:val="22"/>
                <w:lang w:val="es-EC"/>
              </w:rPr>
              <w:instrText xml:space="preserve"> FORMCHECKBOX </w:instrText>
            </w:r>
            <w:r w:rsidRPr="007A5008">
              <w:rPr>
                <w:szCs w:val="22"/>
              </w:rPr>
            </w:r>
            <w:r w:rsidRPr="007A5008">
              <w:rPr>
                <w:szCs w:val="22"/>
              </w:rPr>
              <w:fldChar w:fldCharType="separate"/>
            </w:r>
            <w:r w:rsidRPr="007A5008">
              <w:rPr>
                <w:szCs w:val="22"/>
              </w:rPr>
              <w:fldChar w:fldCharType="end"/>
            </w:r>
            <w:r w:rsidR="00EE01DA" w:rsidRPr="003C4491">
              <w:rPr>
                <w:szCs w:val="22"/>
                <w:lang w:val="es-EC"/>
              </w:rPr>
              <w:t xml:space="preserve"> Revisión periódica de registros para el control de </w:t>
            </w:r>
            <w:r w:rsidR="00AE2AA8" w:rsidRPr="003C4491">
              <w:rPr>
                <w:szCs w:val="22"/>
                <w:lang w:val="es-EC"/>
              </w:rPr>
              <w:t>Calidad</w:t>
            </w:r>
          </w:p>
          <w:p w14:paraId="3742688F" w14:textId="39071A02" w:rsidR="00AE2AA8" w:rsidRPr="003C4491" w:rsidRDefault="00AE2AA8" w:rsidP="00DD2171">
            <w:pPr>
              <w:pStyle w:val="ListParagraph"/>
              <w:keepNext/>
              <w:spacing w:before="80" w:after="40"/>
              <w:ind w:left="360"/>
              <w:contextualSpacing w:val="0"/>
              <w:rPr>
                <w:szCs w:val="22"/>
                <w:lang w:val="es-EC"/>
              </w:rPr>
            </w:pPr>
            <w:r w:rsidRPr="007A5008">
              <w:rPr>
                <w:szCs w:val="22"/>
              </w:rPr>
              <w:fldChar w:fldCharType="begin">
                <w:ffData>
                  <w:name w:val="Check25"/>
                  <w:enabled/>
                  <w:calcOnExit w:val="0"/>
                  <w:checkBox>
                    <w:sizeAuto/>
                    <w:default w:val="0"/>
                  </w:checkBox>
                </w:ffData>
              </w:fldChar>
            </w:r>
            <w:r w:rsidRPr="00A10498">
              <w:rPr>
                <w:szCs w:val="22"/>
                <w:lang w:val="es-EC"/>
              </w:rPr>
              <w:instrText xml:space="preserve"> FORMCHECKBOX </w:instrText>
            </w:r>
            <w:r w:rsidRPr="007A5008">
              <w:rPr>
                <w:szCs w:val="22"/>
              </w:rPr>
            </w:r>
            <w:r w:rsidRPr="007A5008">
              <w:rPr>
                <w:szCs w:val="22"/>
              </w:rPr>
              <w:fldChar w:fldCharType="separate"/>
            </w:r>
            <w:r w:rsidRPr="007A5008">
              <w:rPr>
                <w:szCs w:val="22"/>
              </w:rPr>
              <w:fldChar w:fldCharType="end"/>
            </w:r>
            <w:r w:rsidRPr="003C4491">
              <w:rPr>
                <w:szCs w:val="22"/>
                <w:lang w:val="es-EC"/>
              </w:rPr>
              <w:t xml:space="preserve"> Requerir la firma de un empleado para cada transacción</w:t>
            </w:r>
          </w:p>
          <w:p w14:paraId="2C204F84" w14:textId="4E558AA5" w:rsidR="00602C4D" w:rsidRDefault="00AE2AA8" w:rsidP="00602C4D">
            <w:pPr>
              <w:pStyle w:val="ListParagraph"/>
              <w:keepNext/>
              <w:spacing w:before="80" w:after="40"/>
              <w:ind w:left="360"/>
              <w:contextualSpacing w:val="0"/>
              <w:rPr>
                <w:rFonts w:ascii="Garamond" w:hAnsi="Garamond" w:cs="Arabic Typesetting"/>
                <w:bCs/>
                <w:iCs/>
                <w:szCs w:val="22"/>
              </w:rPr>
            </w:pPr>
            <w:r w:rsidRPr="007A5008">
              <w:rPr>
                <w:szCs w:val="22"/>
              </w:rPr>
              <w:fldChar w:fldCharType="begin">
                <w:ffData>
                  <w:name w:val="Check25"/>
                  <w:enabled/>
                  <w:calcOnExit w:val="0"/>
                  <w:checkBox>
                    <w:sizeAuto/>
                    <w:default w:val="0"/>
                  </w:checkBox>
                </w:ffData>
              </w:fldChar>
            </w:r>
            <w:r w:rsidRPr="00A10498">
              <w:rPr>
                <w:szCs w:val="22"/>
                <w:lang w:val="es-EC"/>
              </w:rPr>
              <w:instrText xml:space="preserve"> FORMCHECKBOX </w:instrText>
            </w:r>
            <w:r w:rsidRPr="007A5008">
              <w:rPr>
                <w:szCs w:val="22"/>
              </w:rPr>
            </w:r>
            <w:r w:rsidRPr="007A5008">
              <w:rPr>
                <w:szCs w:val="22"/>
              </w:rPr>
              <w:fldChar w:fldCharType="separate"/>
            </w:r>
            <w:r w:rsidRPr="007A5008">
              <w:rPr>
                <w:szCs w:val="22"/>
              </w:rPr>
              <w:fldChar w:fldCharType="end"/>
            </w:r>
            <w:r w:rsidR="00602C4D">
              <w:rPr>
                <w:szCs w:val="22"/>
              </w:rPr>
              <w:t xml:space="preserve"> </w:t>
            </w:r>
            <w:r w:rsidR="00602C4D" w:rsidRPr="00602C4D">
              <w:rPr>
                <w:szCs w:val="22"/>
              </w:rPr>
              <w:t>Otro. Por favor, describa:</w:t>
            </w:r>
            <w:r w:rsidR="00602C4D">
              <w:rPr>
                <w:szCs w:val="22"/>
              </w:rPr>
              <w:t xml:space="preserve"> </w:t>
            </w:r>
            <w:r w:rsidR="00602C4D" w:rsidRPr="00861917">
              <w:rPr>
                <w:rFonts w:ascii="Garamond" w:hAnsi="Garamond" w:cs="Arabic Typesetting"/>
                <w:bCs/>
                <w:iCs/>
                <w:szCs w:val="22"/>
              </w:rPr>
              <w:fldChar w:fldCharType="begin">
                <w:ffData>
                  <w:name w:val="Text843"/>
                  <w:enabled/>
                  <w:calcOnExit w:val="0"/>
                  <w:textInput/>
                </w:ffData>
              </w:fldChar>
            </w:r>
            <w:r w:rsidR="00602C4D" w:rsidRPr="00861917">
              <w:rPr>
                <w:rFonts w:ascii="Garamond" w:hAnsi="Garamond" w:cs="Arabic Typesetting"/>
                <w:bCs/>
                <w:iCs/>
                <w:szCs w:val="22"/>
              </w:rPr>
              <w:instrText xml:space="preserve"> FORMTEXT </w:instrText>
            </w:r>
            <w:r w:rsidR="00602C4D" w:rsidRPr="00861917">
              <w:rPr>
                <w:rFonts w:ascii="Garamond" w:hAnsi="Garamond" w:cs="Arabic Typesetting"/>
                <w:bCs/>
                <w:iCs/>
                <w:szCs w:val="22"/>
              </w:rPr>
            </w:r>
            <w:r w:rsidR="00602C4D" w:rsidRPr="00861917">
              <w:rPr>
                <w:rFonts w:ascii="Garamond" w:hAnsi="Garamond" w:cs="Arabic Typesetting"/>
                <w:bCs/>
                <w:iCs/>
                <w:szCs w:val="22"/>
              </w:rPr>
              <w:fldChar w:fldCharType="separate"/>
            </w:r>
            <w:r w:rsidR="00602C4D" w:rsidRPr="00861917">
              <w:rPr>
                <w:rFonts w:ascii="Garamond" w:hAnsi="Garamond" w:cs="Arabic Typesetting"/>
                <w:bCs/>
                <w:iCs/>
                <w:noProof/>
                <w:szCs w:val="22"/>
              </w:rPr>
              <w:t> </w:t>
            </w:r>
            <w:r w:rsidR="00602C4D" w:rsidRPr="00861917">
              <w:rPr>
                <w:rFonts w:ascii="Garamond" w:hAnsi="Garamond" w:cs="Arabic Typesetting"/>
                <w:bCs/>
                <w:iCs/>
                <w:noProof/>
                <w:szCs w:val="22"/>
              </w:rPr>
              <w:t> </w:t>
            </w:r>
            <w:r w:rsidR="00602C4D" w:rsidRPr="00861917">
              <w:rPr>
                <w:rFonts w:ascii="Garamond" w:hAnsi="Garamond" w:cs="Arabic Typesetting"/>
                <w:bCs/>
                <w:iCs/>
                <w:noProof/>
                <w:szCs w:val="22"/>
              </w:rPr>
              <w:t> </w:t>
            </w:r>
            <w:r w:rsidR="00602C4D" w:rsidRPr="00861917">
              <w:rPr>
                <w:rFonts w:ascii="Garamond" w:hAnsi="Garamond" w:cs="Arabic Typesetting"/>
                <w:bCs/>
                <w:iCs/>
                <w:noProof/>
                <w:szCs w:val="22"/>
              </w:rPr>
              <w:t> </w:t>
            </w:r>
            <w:r w:rsidR="00602C4D" w:rsidRPr="00861917">
              <w:rPr>
                <w:rFonts w:ascii="Garamond" w:hAnsi="Garamond" w:cs="Arabic Typesetting"/>
                <w:bCs/>
                <w:iCs/>
                <w:noProof/>
                <w:szCs w:val="22"/>
              </w:rPr>
              <w:t> </w:t>
            </w:r>
            <w:r w:rsidR="00602C4D" w:rsidRPr="00861917">
              <w:rPr>
                <w:rFonts w:ascii="Garamond" w:hAnsi="Garamond" w:cs="Arabic Typesetting"/>
                <w:bCs/>
                <w:iCs/>
                <w:szCs w:val="22"/>
              </w:rPr>
              <w:fldChar w:fldCharType="end"/>
            </w:r>
          </w:p>
          <w:p w14:paraId="26905770" w14:textId="77777777" w:rsidR="00602C4D" w:rsidRDefault="00602C4D" w:rsidP="00602C4D">
            <w:pPr>
              <w:pStyle w:val="ListParagraph"/>
              <w:keepNext/>
              <w:spacing w:before="80" w:after="40"/>
              <w:ind w:left="360"/>
              <w:contextualSpacing w:val="0"/>
              <w:rPr>
                <w:rFonts w:ascii="Garamond" w:hAnsi="Garamond" w:cs="Arabic Typesetting"/>
                <w:bCs/>
                <w:iCs/>
                <w:szCs w:val="22"/>
              </w:rPr>
            </w:pPr>
          </w:p>
          <w:p w14:paraId="7FF88E47" w14:textId="77777777" w:rsidR="00602C4D" w:rsidRDefault="00602C4D" w:rsidP="00602C4D">
            <w:pPr>
              <w:pStyle w:val="ListParagraph"/>
              <w:keepNext/>
              <w:spacing w:before="80" w:after="40"/>
              <w:ind w:left="360"/>
              <w:contextualSpacing w:val="0"/>
              <w:rPr>
                <w:rFonts w:ascii="Garamond" w:hAnsi="Garamond" w:cs="Arabic Typesetting"/>
                <w:bCs/>
                <w:iCs/>
                <w:szCs w:val="22"/>
              </w:rPr>
            </w:pPr>
          </w:p>
          <w:p w14:paraId="1392435A" w14:textId="77777777" w:rsidR="00602C4D" w:rsidRPr="003C4491" w:rsidRDefault="00602C4D" w:rsidP="003C4491">
            <w:pPr>
              <w:pStyle w:val="ListParagraph"/>
              <w:keepNext/>
              <w:spacing w:before="80" w:after="40"/>
              <w:ind w:left="360"/>
              <w:contextualSpacing w:val="0"/>
              <w:rPr>
                <w:rFonts w:ascii="Garamond" w:hAnsi="Garamond" w:cs="Arabic Typesetting"/>
                <w:bCs/>
                <w:iCs/>
                <w:szCs w:val="22"/>
              </w:rPr>
            </w:pPr>
          </w:p>
          <w:p w14:paraId="43FF197D" w14:textId="77777777" w:rsidR="00DD2171" w:rsidRPr="003C4491" w:rsidRDefault="009E7991" w:rsidP="00B27B25">
            <w:pPr>
              <w:pStyle w:val="ListParagraph"/>
              <w:keepNext/>
              <w:numPr>
                <w:ilvl w:val="0"/>
                <w:numId w:val="99"/>
              </w:numPr>
              <w:spacing w:before="80" w:after="40"/>
              <w:contextualSpacing w:val="0"/>
              <w:rPr>
                <w:bCs/>
                <w:szCs w:val="22"/>
                <w:lang w:val="es-EC"/>
              </w:rPr>
            </w:pPr>
            <w:r w:rsidRPr="003C4491">
              <w:rPr>
                <w:bCs/>
                <w:szCs w:val="22"/>
                <w:lang w:val="es-EC"/>
              </w:rPr>
              <w:t xml:space="preserve">¿Cómo se capacita a los empleados en los procedimientos de verificación de certificaciones descritos anteriormente? </w:t>
            </w:r>
            <w:r w:rsidRPr="00861917">
              <w:rPr>
                <w:rFonts w:ascii="Garamond" w:hAnsi="Garamond" w:cs="Arabic Typesetting"/>
                <w:bCs/>
                <w:iCs/>
                <w:szCs w:val="22"/>
              </w:rPr>
              <w:fldChar w:fldCharType="begin">
                <w:ffData>
                  <w:name w:val="Text843"/>
                  <w:enabled/>
                  <w:calcOnExit w:val="0"/>
                  <w:textInput/>
                </w:ffData>
              </w:fldChar>
            </w:r>
            <w:r w:rsidRPr="003C4491">
              <w:rPr>
                <w:rFonts w:ascii="Garamond" w:hAnsi="Garamond" w:cs="Arabic Typesetting"/>
                <w:bCs/>
                <w:iCs/>
                <w:szCs w:val="22"/>
                <w:lang w:val="es-EC"/>
              </w:rPr>
              <w:instrText xml:space="preserve"> FORMTEXT </w:instrText>
            </w:r>
            <w:r w:rsidRPr="00861917">
              <w:rPr>
                <w:rFonts w:ascii="Garamond" w:hAnsi="Garamond" w:cs="Arabic Typesetting"/>
                <w:bCs/>
                <w:iCs/>
                <w:szCs w:val="22"/>
              </w:rPr>
            </w:r>
            <w:r w:rsidRPr="00861917">
              <w:rPr>
                <w:rFonts w:ascii="Garamond" w:hAnsi="Garamond" w:cs="Arabic Typesetting"/>
                <w:bCs/>
                <w:iCs/>
                <w:szCs w:val="22"/>
              </w:rPr>
              <w:fldChar w:fldCharType="separate"/>
            </w:r>
            <w:r w:rsidRPr="00861917">
              <w:rPr>
                <w:rFonts w:ascii="Garamond" w:hAnsi="Garamond" w:cs="Arabic Typesetting"/>
                <w:bCs/>
                <w:iCs/>
                <w:noProof/>
                <w:szCs w:val="22"/>
              </w:rPr>
              <w:t> </w:t>
            </w:r>
            <w:r w:rsidRPr="00861917">
              <w:rPr>
                <w:rFonts w:ascii="Garamond" w:hAnsi="Garamond" w:cs="Arabic Typesetting"/>
                <w:bCs/>
                <w:iCs/>
                <w:noProof/>
                <w:szCs w:val="22"/>
              </w:rPr>
              <w:t> </w:t>
            </w:r>
            <w:r w:rsidRPr="00861917">
              <w:rPr>
                <w:rFonts w:ascii="Garamond" w:hAnsi="Garamond" w:cs="Arabic Typesetting"/>
                <w:bCs/>
                <w:iCs/>
                <w:noProof/>
                <w:szCs w:val="22"/>
              </w:rPr>
              <w:t> </w:t>
            </w:r>
            <w:r w:rsidRPr="00861917">
              <w:rPr>
                <w:rFonts w:ascii="Garamond" w:hAnsi="Garamond" w:cs="Arabic Typesetting"/>
                <w:bCs/>
                <w:iCs/>
                <w:noProof/>
                <w:szCs w:val="22"/>
              </w:rPr>
              <w:t> </w:t>
            </w:r>
            <w:r w:rsidRPr="00861917">
              <w:rPr>
                <w:rFonts w:ascii="Garamond" w:hAnsi="Garamond" w:cs="Arabic Typesetting"/>
                <w:bCs/>
                <w:iCs/>
                <w:noProof/>
                <w:szCs w:val="22"/>
              </w:rPr>
              <w:t> </w:t>
            </w:r>
            <w:r w:rsidRPr="00861917">
              <w:rPr>
                <w:rFonts w:ascii="Garamond" w:hAnsi="Garamond" w:cs="Arabic Typesetting"/>
                <w:bCs/>
                <w:iCs/>
                <w:szCs w:val="22"/>
              </w:rPr>
              <w:fldChar w:fldCharType="end"/>
            </w:r>
          </w:p>
          <w:p w14:paraId="0465F55F" w14:textId="77777777" w:rsidR="009E7991" w:rsidRPr="003C4491" w:rsidRDefault="009E7991" w:rsidP="009E7991">
            <w:pPr>
              <w:pStyle w:val="ListParagraph"/>
              <w:keepNext/>
              <w:spacing w:before="80" w:after="40"/>
              <w:ind w:left="360"/>
              <w:contextualSpacing w:val="0"/>
              <w:rPr>
                <w:rFonts w:ascii="Garamond" w:hAnsi="Garamond" w:cs="Arabic Typesetting"/>
                <w:bCs/>
                <w:iCs/>
                <w:szCs w:val="22"/>
                <w:lang w:val="es-EC"/>
              </w:rPr>
            </w:pPr>
          </w:p>
          <w:p w14:paraId="60AA94BC" w14:textId="77777777" w:rsidR="009E7991" w:rsidRPr="003C4491" w:rsidRDefault="009E7991" w:rsidP="009E7991">
            <w:pPr>
              <w:pStyle w:val="ListParagraph"/>
              <w:keepNext/>
              <w:spacing w:before="80" w:after="40"/>
              <w:ind w:left="360"/>
              <w:contextualSpacing w:val="0"/>
              <w:rPr>
                <w:rFonts w:ascii="Garamond" w:hAnsi="Garamond" w:cs="Arabic Typesetting"/>
                <w:bCs/>
                <w:iCs/>
                <w:szCs w:val="22"/>
                <w:lang w:val="es-EC"/>
              </w:rPr>
            </w:pPr>
          </w:p>
          <w:p w14:paraId="5954B9A4" w14:textId="77777777" w:rsidR="009E7991" w:rsidRPr="003C4491" w:rsidRDefault="009E7991" w:rsidP="003C4491">
            <w:pPr>
              <w:pStyle w:val="ListParagraph"/>
              <w:keepNext/>
              <w:spacing w:before="80" w:after="40"/>
              <w:ind w:left="360"/>
              <w:contextualSpacing w:val="0"/>
              <w:rPr>
                <w:bCs/>
                <w:szCs w:val="22"/>
                <w:lang w:val="es-EC"/>
              </w:rPr>
            </w:pPr>
          </w:p>
          <w:p w14:paraId="3D79C07F" w14:textId="77777777" w:rsidR="00B14004" w:rsidRPr="003C4491" w:rsidRDefault="00B14004" w:rsidP="00B27B25">
            <w:pPr>
              <w:pStyle w:val="ListParagraph"/>
              <w:keepNext/>
              <w:numPr>
                <w:ilvl w:val="0"/>
                <w:numId w:val="99"/>
              </w:numPr>
              <w:spacing w:before="80" w:after="40"/>
              <w:contextualSpacing w:val="0"/>
              <w:rPr>
                <w:bCs/>
                <w:szCs w:val="22"/>
                <w:lang w:val="es-EC"/>
              </w:rPr>
            </w:pPr>
            <w:r w:rsidRPr="003C4491">
              <w:rPr>
                <w:bCs/>
                <w:szCs w:val="22"/>
                <w:lang w:val="es-EC"/>
              </w:rPr>
              <w:t>¿Acepta usted informar todos los casos de presunto fraude orgánico a QCS, al NOP u otra autoridad competente pertinente y proporcionar pruebas creíbles como fotografías, registros de auditoría, correspondencia, resultados de muestras de residuos, etc., cuando:</w:t>
            </w:r>
          </w:p>
          <w:p w14:paraId="03E51201" w14:textId="77777777" w:rsidR="00B27B25" w:rsidRPr="003C4491" w:rsidRDefault="00B27B25" w:rsidP="003C4491">
            <w:pPr>
              <w:pStyle w:val="ListParagraph"/>
              <w:keepNext/>
              <w:numPr>
                <w:ilvl w:val="0"/>
                <w:numId w:val="103"/>
              </w:numPr>
              <w:spacing w:before="80" w:after="40"/>
              <w:rPr>
                <w:bCs/>
                <w:szCs w:val="22"/>
                <w:lang w:val="es-EC"/>
              </w:rPr>
            </w:pPr>
            <w:r w:rsidRPr="003C4491">
              <w:rPr>
                <w:bCs/>
                <w:szCs w:val="22"/>
                <w:lang w:val="es-EC"/>
              </w:rPr>
              <w:t>¿Ha recibido resultados de pruebas internas o externas que identifiquen sustancias prohibidas en los productos orgánicos que produce o manipula?</w:t>
            </w:r>
          </w:p>
          <w:p w14:paraId="05F06006" w14:textId="77777777" w:rsidR="00B27B25" w:rsidRPr="003C4491" w:rsidRDefault="00B27B25" w:rsidP="003C4491">
            <w:pPr>
              <w:pStyle w:val="ListParagraph"/>
              <w:keepNext/>
              <w:numPr>
                <w:ilvl w:val="0"/>
                <w:numId w:val="103"/>
              </w:numPr>
              <w:spacing w:before="80" w:after="40"/>
              <w:rPr>
                <w:bCs/>
                <w:szCs w:val="22"/>
                <w:lang w:val="es-EC"/>
              </w:rPr>
            </w:pPr>
            <w:r w:rsidRPr="003C4491">
              <w:rPr>
                <w:bCs/>
                <w:szCs w:val="22"/>
                <w:lang w:val="es-EC"/>
              </w:rPr>
              <w:t>¿Ha observado algún caso de actividad fraudulenta en su operación o cadena de suministro?</w:t>
            </w:r>
          </w:p>
          <w:p w14:paraId="71A0675F" w14:textId="77777777" w:rsidR="00B27B25" w:rsidRPr="003C4491" w:rsidRDefault="00B27B25" w:rsidP="003C4491">
            <w:pPr>
              <w:pStyle w:val="ListParagraph"/>
              <w:keepNext/>
              <w:numPr>
                <w:ilvl w:val="0"/>
                <w:numId w:val="103"/>
              </w:numPr>
              <w:spacing w:before="80" w:after="40"/>
              <w:rPr>
                <w:bCs/>
                <w:szCs w:val="22"/>
                <w:lang w:val="es-EC"/>
              </w:rPr>
            </w:pPr>
            <w:r w:rsidRPr="003C4491">
              <w:rPr>
                <w:bCs/>
                <w:szCs w:val="22"/>
                <w:lang w:val="es-EC"/>
              </w:rPr>
              <w:t>¿Ha observado que la cantidad de productos orgánicos recibida de un proveedor excede su capacidad de producción conocida?</w:t>
            </w:r>
          </w:p>
          <w:p w14:paraId="31AA9343" w14:textId="77777777" w:rsidR="00B27B25" w:rsidRPr="00B27B25" w:rsidRDefault="00B27B25" w:rsidP="003C4491">
            <w:pPr>
              <w:pStyle w:val="ListParagraph"/>
              <w:keepNext/>
              <w:numPr>
                <w:ilvl w:val="0"/>
                <w:numId w:val="103"/>
              </w:numPr>
              <w:spacing w:before="80" w:after="40"/>
              <w:rPr>
                <w:bCs/>
                <w:szCs w:val="22"/>
              </w:rPr>
            </w:pPr>
            <w:r w:rsidRPr="00B27B25">
              <w:rPr>
                <w:bCs/>
                <w:szCs w:val="22"/>
              </w:rPr>
              <w:t xml:space="preserve">Otro. Por favor, describa: </w:t>
            </w:r>
            <w:r w:rsidRPr="00B27B25">
              <w:rPr>
                <w:rFonts w:ascii="Garamond" w:hAnsi="Garamond" w:cs="Arabic Typesetting"/>
                <w:bCs/>
                <w:iCs/>
                <w:szCs w:val="22"/>
              </w:rPr>
              <w:fldChar w:fldCharType="begin">
                <w:ffData>
                  <w:name w:val="Text843"/>
                  <w:enabled/>
                  <w:calcOnExit w:val="0"/>
                  <w:textInput/>
                </w:ffData>
              </w:fldChar>
            </w:r>
            <w:r w:rsidRPr="00B27B25">
              <w:rPr>
                <w:rFonts w:ascii="Garamond" w:hAnsi="Garamond" w:cs="Arabic Typesetting"/>
                <w:bCs/>
                <w:iCs/>
                <w:szCs w:val="22"/>
              </w:rPr>
              <w:instrText xml:space="preserve"> FORMTEXT </w:instrText>
            </w:r>
            <w:r w:rsidRPr="00B27B25">
              <w:rPr>
                <w:rFonts w:ascii="Garamond" w:hAnsi="Garamond" w:cs="Arabic Typesetting"/>
                <w:bCs/>
                <w:iCs/>
                <w:szCs w:val="22"/>
              </w:rPr>
            </w:r>
            <w:r w:rsidRPr="00B27B25">
              <w:rPr>
                <w:rFonts w:ascii="Garamond" w:hAnsi="Garamond" w:cs="Arabic Typesetting"/>
                <w:bCs/>
                <w:iCs/>
                <w:szCs w:val="22"/>
              </w:rPr>
              <w:fldChar w:fldCharType="separate"/>
            </w:r>
            <w:r w:rsidRPr="00861917">
              <w:rPr>
                <w:rFonts w:ascii="Garamond" w:hAnsi="Garamond" w:cs="Arabic Typesetting"/>
                <w:iCs/>
                <w:noProof/>
              </w:rPr>
              <w:t> </w:t>
            </w:r>
            <w:r w:rsidRPr="00861917">
              <w:rPr>
                <w:rFonts w:ascii="Garamond" w:hAnsi="Garamond" w:cs="Arabic Typesetting"/>
                <w:iCs/>
                <w:noProof/>
              </w:rPr>
              <w:t> </w:t>
            </w:r>
            <w:r w:rsidRPr="00861917">
              <w:rPr>
                <w:rFonts w:ascii="Garamond" w:hAnsi="Garamond" w:cs="Arabic Typesetting"/>
                <w:iCs/>
                <w:noProof/>
              </w:rPr>
              <w:t> </w:t>
            </w:r>
            <w:r w:rsidRPr="00861917">
              <w:rPr>
                <w:rFonts w:ascii="Garamond" w:hAnsi="Garamond" w:cs="Arabic Typesetting"/>
                <w:iCs/>
                <w:noProof/>
              </w:rPr>
              <w:t> </w:t>
            </w:r>
            <w:r w:rsidRPr="00861917">
              <w:rPr>
                <w:rFonts w:ascii="Garamond" w:hAnsi="Garamond" w:cs="Arabic Typesetting"/>
                <w:iCs/>
                <w:noProof/>
              </w:rPr>
              <w:t> </w:t>
            </w:r>
            <w:r w:rsidRPr="00B27B25">
              <w:rPr>
                <w:rFonts w:ascii="Garamond" w:hAnsi="Garamond" w:cs="Arabic Typesetting"/>
                <w:bCs/>
                <w:iCs/>
                <w:szCs w:val="22"/>
              </w:rPr>
              <w:fldChar w:fldCharType="end"/>
            </w:r>
          </w:p>
          <w:p w14:paraId="76E14001" w14:textId="724C3A18" w:rsidR="00B27B25" w:rsidRPr="003C4491" w:rsidRDefault="00B27B25" w:rsidP="00B27B25">
            <w:pPr>
              <w:pStyle w:val="ListParagraph"/>
              <w:keepNext/>
              <w:spacing w:before="80" w:after="40"/>
              <w:ind w:left="360"/>
              <w:contextualSpacing w:val="0"/>
              <w:rPr>
                <w:bCs/>
                <w:szCs w:val="22"/>
                <w:lang w:val="es-EC"/>
              </w:rPr>
            </w:pPr>
            <w:r w:rsidRPr="008A0CEA">
              <w:fldChar w:fldCharType="begin">
                <w:ffData>
                  <w:name w:val="Check25"/>
                  <w:enabled/>
                  <w:calcOnExit w:val="0"/>
                  <w:checkBox>
                    <w:sizeAuto/>
                    <w:default w:val="0"/>
                  </w:checkBox>
                </w:ffData>
              </w:fldChar>
            </w:r>
            <w:r w:rsidRPr="00A10498">
              <w:rPr>
                <w:lang w:val="es-EC"/>
              </w:rPr>
              <w:instrText xml:space="preserve"> FORMCHECKBOX </w:instrText>
            </w:r>
            <w:r w:rsidRPr="008A0CEA">
              <w:fldChar w:fldCharType="separate"/>
            </w:r>
            <w:r w:rsidRPr="008A0CEA">
              <w:fldChar w:fldCharType="end"/>
            </w:r>
            <w:r w:rsidRPr="00A10498">
              <w:rPr>
                <w:lang w:val="es-EC"/>
              </w:rPr>
              <w:t xml:space="preserve"> </w:t>
            </w:r>
            <w:r w:rsidRPr="003C4491">
              <w:rPr>
                <w:lang w:val="es-EC"/>
              </w:rPr>
              <w:t xml:space="preserve">Sí   </w:t>
            </w:r>
            <w:r w:rsidRPr="008A0CEA">
              <w:fldChar w:fldCharType="begin">
                <w:ffData>
                  <w:name w:val="Check25"/>
                  <w:enabled/>
                  <w:calcOnExit w:val="0"/>
                  <w:checkBox>
                    <w:sizeAuto/>
                    <w:default w:val="0"/>
                  </w:checkBox>
                </w:ffData>
              </w:fldChar>
            </w:r>
            <w:r w:rsidRPr="003C4491">
              <w:rPr>
                <w:lang w:val="es-EC"/>
              </w:rPr>
              <w:instrText xml:space="preserve"> FORMCHECKBOX </w:instrText>
            </w:r>
            <w:r w:rsidRPr="008A0CEA">
              <w:fldChar w:fldCharType="separate"/>
            </w:r>
            <w:r w:rsidRPr="008A0CEA">
              <w:fldChar w:fldCharType="end"/>
            </w:r>
            <w:r w:rsidRPr="003C4491">
              <w:rPr>
                <w:lang w:val="es-EC"/>
              </w:rPr>
              <w:t xml:space="preserve"> No</w:t>
            </w:r>
            <w:r w:rsidR="006C21BD" w:rsidRPr="003C4491">
              <w:rPr>
                <w:lang w:val="es-EC"/>
              </w:rPr>
              <w:t xml:space="preserve">. Por favor, explique: </w:t>
            </w:r>
            <w:r w:rsidR="006C21BD" w:rsidRPr="00B27B25">
              <w:rPr>
                <w:rFonts w:ascii="Garamond" w:hAnsi="Garamond" w:cs="Arabic Typesetting"/>
                <w:bCs/>
                <w:iCs/>
                <w:szCs w:val="22"/>
              </w:rPr>
              <w:fldChar w:fldCharType="begin">
                <w:ffData>
                  <w:name w:val="Text843"/>
                  <w:enabled/>
                  <w:calcOnExit w:val="0"/>
                  <w:textInput/>
                </w:ffData>
              </w:fldChar>
            </w:r>
            <w:r w:rsidR="006C21BD" w:rsidRPr="003C4491">
              <w:rPr>
                <w:rFonts w:ascii="Garamond" w:hAnsi="Garamond" w:cs="Arabic Typesetting"/>
                <w:bCs/>
                <w:iCs/>
                <w:szCs w:val="22"/>
                <w:lang w:val="es-EC"/>
              </w:rPr>
              <w:instrText xml:space="preserve"> FORMTEXT </w:instrText>
            </w:r>
            <w:r w:rsidR="006C21BD" w:rsidRPr="00B27B25">
              <w:rPr>
                <w:rFonts w:ascii="Garamond" w:hAnsi="Garamond" w:cs="Arabic Typesetting"/>
                <w:bCs/>
                <w:iCs/>
                <w:szCs w:val="22"/>
              </w:rPr>
            </w:r>
            <w:r w:rsidR="006C21BD" w:rsidRPr="00B27B25">
              <w:rPr>
                <w:rFonts w:ascii="Garamond" w:hAnsi="Garamond" w:cs="Arabic Typesetting"/>
                <w:bCs/>
                <w:iCs/>
                <w:szCs w:val="22"/>
              </w:rPr>
              <w:fldChar w:fldCharType="separate"/>
            </w:r>
            <w:r w:rsidR="006C21BD" w:rsidRPr="00861917">
              <w:rPr>
                <w:rFonts w:ascii="Garamond" w:hAnsi="Garamond" w:cs="Arabic Typesetting"/>
                <w:iCs/>
                <w:noProof/>
              </w:rPr>
              <w:t> </w:t>
            </w:r>
            <w:r w:rsidR="006C21BD" w:rsidRPr="00861917">
              <w:rPr>
                <w:rFonts w:ascii="Garamond" w:hAnsi="Garamond" w:cs="Arabic Typesetting"/>
                <w:iCs/>
                <w:noProof/>
              </w:rPr>
              <w:t> </w:t>
            </w:r>
            <w:r w:rsidR="006C21BD" w:rsidRPr="00861917">
              <w:rPr>
                <w:rFonts w:ascii="Garamond" w:hAnsi="Garamond" w:cs="Arabic Typesetting"/>
                <w:iCs/>
                <w:noProof/>
              </w:rPr>
              <w:t> </w:t>
            </w:r>
            <w:r w:rsidR="006C21BD" w:rsidRPr="00861917">
              <w:rPr>
                <w:rFonts w:ascii="Garamond" w:hAnsi="Garamond" w:cs="Arabic Typesetting"/>
                <w:iCs/>
                <w:noProof/>
              </w:rPr>
              <w:t> </w:t>
            </w:r>
            <w:r w:rsidR="006C21BD" w:rsidRPr="00861917">
              <w:rPr>
                <w:rFonts w:ascii="Garamond" w:hAnsi="Garamond" w:cs="Arabic Typesetting"/>
                <w:iCs/>
                <w:noProof/>
              </w:rPr>
              <w:t> </w:t>
            </w:r>
            <w:r w:rsidR="006C21BD" w:rsidRPr="00B27B25">
              <w:rPr>
                <w:rFonts w:ascii="Garamond" w:hAnsi="Garamond" w:cs="Arabic Typesetting"/>
                <w:bCs/>
                <w:iCs/>
                <w:szCs w:val="22"/>
              </w:rPr>
              <w:fldChar w:fldCharType="end"/>
            </w:r>
          </w:p>
          <w:p w14:paraId="490E7AE4" w14:textId="77777777" w:rsidR="00B27B25" w:rsidRPr="003C4491" w:rsidRDefault="00B27B25" w:rsidP="003C4491">
            <w:pPr>
              <w:pStyle w:val="ListParagraph"/>
              <w:keepNext/>
              <w:spacing w:before="80" w:after="40"/>
              <w:ind w:left="360"/>
              <w:contextualSpacing w:val="0"/>
              <w:rPr>
                <w:bCs/>
                <w:szCs w:val="22"/>
                <w:lang w:val="es-EC"/>
              </w:rPr>
            </w:pPr>
          </w:p>
          <w:p w14:paraId="0C0E3716" w14:textId="184C0928" w:rsidR="00B27B25" w:rsidRPr="00804854" w:rsidRDefault="00B27B25" w:rsidP="003C4491">
            <w:pPr>
              <w:pStyle w:val="ListParagraph"/>
              <w:keepNext/>
              <w:numPr>
                <w:ilvl w:val="0"/>
                <w:numId w:val="99"/>
              </w:numPr>
              <w:spacing w:before="80" w:after="40"/>
              <w:contextualSpacing w:val="0"/>
              <w:rPr>
                <w:bCs/>
                <w:szCs w:val="22"/>
                <w:lang w:val="es-EC"/>
              </w:rPr>
            </w:pPr>
          </w:p>
        </w:tc>
      </w:tr>
    </w:tbl>
    <w:p w14:paraId="113DEAF4" w14:textId="77777777" w:rsidR="00A804F3" w:rsidRPr="003C4491" w:rsidRDefault="00A804F3" w:rsidP="00A804F3">
      <w:pPr>
        <w:rPr>
          <w:vanish/>
          <w:lang w:val="es-EC"/>
        </w:rPr>
      </w:pPr>
      <w:bookmarkStart w:id="7" w:name="OGP17"/>
      <w:bookmarkEnd w:id="7"/>
    </w:p>
    <w:sectPr w:rsidR="00A804F3" w:rsidRPr="003C4491" w:rsidSect="00A35273">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DA39AF" w14:textId="77777777" w:rsidR="00404455" w:rsidRDefault="00404455" w:rsidP="00A31CA0">
      <w:r>
        <w:separator/>
      </w:r>
    </w:p>
  </w:endnote>
  <w:endnote w:type="continuationSeparator" w:id="0">
    <w:p w14:paraId="097F80B2" w14:textId="77777777" w:rsidR="00404455" w:rsidRDefault="00404455" w:rsidP="00A31CA0">
      <w:r>
        <w:continuationSeparator/>
      </w:r>
    </w:p>
  </w:endnote>
  <w:endnote w:type="continuationNotice" w:id="1">
    <w:p w14:paraId="67E52F1E" w14:textId="77777777" w:rsidR="00404455" w:rsidRDefault="004044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abic Typesetting">
    <w:charset w:val="B2"/>
    <w:family w:val="script"/>
    <w:pitch w:val="variable"/>
    <w:sig w:usb0="80002007" w:usb1="80000000" w:usb2="00000008" w:usb3="00000000" w:csb0="000000D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CE6D6" w14:textId="77777777" w:rsidR="00800185" w:rsidRDefault="008001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DEC5D" w14:textId="4005CE76" w:rsidR="007F63B5" w:rsidRPr="00BD0C7C" w:rsidRDefault="00E659DE" w:rsidP="00861917">
    <w:pPr>
      <w:pStyle w:val="Footer"/>
      <w:tabs>
        <w:tab w:val="clear" w:pos="4680"/>
        <w:tab w:val="clear" w:pos="9360"/>
      </w:tabs>
      <w:jc w:val="center"/>
      <w:rPr>
        <w:rFonts w:ascii="Garamond" w:hAnsi="Garamond"/>
        <w:sz w:val="20"/>
        <w:szCs w:val="20"/>
      </w:rPr>
    </w:pPr>
    <w:r w:rsidRPr="006D327F">
      <w:rPr>
        <w:rFonts w:ascii="Garamond" w:hAnsi="Garamond"/>
        <w:sz w:val="20"/>
        <w:szCs w:val="20"/>
      </w:rPr>
      <w:t>1C3H04, V</w:t>
    </w:r>
    <w:r w:rsidR="00631440">
      <w:rPr>
        <w:rFonts w:ascii="Garamond" w:hAnsi="Garamond"/>
        <w:sz w:val="20"/>
        <w:szCs w:val="20"/>
      </w:rPr>
      <w:t>5</w:t>
    </w:r>
    <w:r w:rsidRPr="006D327F">
      <w:rPr>
        <w:rFonts w:ascii="Garamond" w:hAnsi="Garamond"/>
        <w:sz w:val="20"/>
        <w:szCs w:val="20"/>
      </w:rPr>
      <w:t xml:space="preserve">, </w:t>
    </w:r>
    <w:r w:rsidR="00631440">
      <w:rPr>
        <w:rFonts w:ascii="Garamond" w:hAnsi="Garamond"/>
        <w:sz w:val="20"/>
        <w:szCs w:val="20"/>
      </w:rPr>
      <w:t>01</w:t>
    </w:r>
    <w:r w:rsidRPr="006D327F">
      <w:rPr>
        <w:rFonts w:ascii="Garamond" w:hAnsi="Garamond"/>
        <w:sz w:val="20"/>
        <w:szCs w:val="20"/>
      </w:rPr>
      <w:t>/1</w:t>
    </w:r>
    <w:r w:rsidR="00631440">
      <w:rPr>
        <w:rFonts w:ascii="Garamond" w:hAnsi="Garamond"/>
        <w:sz w:val="20"/>
        <w:szCs w:val="20"/>
      </w:rPr>
      <w:t>0</w:t>
    </w:r>
    <w:r w:rsidRPr="006D327F">
      <w:rPr>
        <w:rFonts w:ascii="Garamond" w:hAnsi="Garamond"/>
        <w:sz w:val="20"/>
        <w:szCs w:val="20"/>
      </w:rPr>
      <w:t>/202</w:t>
    </w:r>
    <w:r w:rsidR="00631440">
      <w:rPr>
        <w:rFonts w:ascii="Garamond" w:hAnsi="Garamond"/>
        <w:sz w:val="20"/>
        <w:szCs w:val="20"/>
      </w:rPr>
      <w:t>5</w:t>
    </w:r>
    <w:r w:rsidRPr="006D327F">
      <w:rPr>
        <w:rFonts w:ascii="Garamond" w:hAnsi="Garamond"/>
        <w:sz w:val="20"/>
        <w:szCs w:val="20"/>
      </w:rPr>
      <w:t xml:space="preserve"> </w:t>
    </w:r>
    <w:r w:rsidR="00A96B90">
      <w:rPr>
        <w:rFonts w:ascii="Garamond" w:hAnsi="Garamond"/>
        <w:sz w:val="20"/>
        <w:szCs w:val="20"/>
      </w:rPr>
      <w:tab/>
    </w:r>
    <w:r w:rsidR="007F63B5" w:rsidRPr="006D327F">
      <w:rPr>
        <w:rFonts w:ascii="Garamond" w:hAnsi="Garamond"/>
        <w:sz w:val="20"/>
        <w:szCs w:val="20"/>
      </w:rPr>
      <w:tab/>
    </w:r>
    <w:r w:rsidR="009E1C60">
      <w:rPr>
        <w:rFonts w:ascii="Garamond" w:hAnsi="Garamond"/>
        <w:sz w:val="20"/>
        <w:szCs w:val="20"/>
      </w:rPr>
      <w:tab/>
    </w:r>
    <w:r w:rsidR="009E1C60">
      <w:rPr>
        <w:rFonts w:ascii="Garamond" w:hAnsi="Garamond"/>
        <w:sz w:val="20"/>
        <w:szCs w:val="20"/>
      </w:rPr>
      <w:tab/>
    </w:r>
    <w:r w:rsidR="009E1C60">
      <w:rPr>
        <w:rFonts w:ascii="Garamond" w:hAnsi="Garamond"/>
        <w:sz w:val="20"/>
        <w:szCs w:val="20"/>
      </w:rPr>
      <w:tab/>
    </w:r>
    <w:r w:rsidR="009E1C60">
      <w:rPr>
        <w:rFonts w:ascii="Garamond" w:hAnsi="Garamond"/>
        <w:sz w:val="20"/>
        <w:szCs w:val="20"/>
      </w:rPr>
      <w:tab/>
    </w:r>
    <w:r w:rsidR="009E1C60">
      <w:rPr>
        <w:rFonts w:ascii="Garamond" w:hAnsi="Garamond"/>
        <w:sz w:val="20"/>
        <w:szCs w:val="20"/>
      </w:rPr>
      <w:tab/>
    </w:r>
    <w:r w:rsidR="009E1C60">
      <w:rPr>
        <w:rFonts w:ascii="Garamond" w:hAnsi="Garamond"/>
        <w:sz w:val="20"/>
        <w:szCs w:val="20"/>
      </w:rPr>
      <w:tab/>
    </w:r>
    <w:r w:rsidR="007F63B5" w:rsidRPr="00BD0C7C">
      <w:rPr>
        <w:rFonts w:ascii="Garamond" w:hAnsi="Garamond"/>
        <w:sz w:val="20"/>
        <w:szCs w:val="20"/>
      </w:rPr>
      <w:tab/>
    </w:r>
    <w:r w:rsidR="007F63B5" w:rsidRPr="00BD0C7C">
      <w:rPr>
        <w:rFonts w:ascii="Garamond" w:hAnsi="Garamond"/>
        <w:sz w:val="20"/>
        <w:szCs w:val="20"/>
      </w:rPr>
      <w:tab/>
      <w:t xml:space="preserve">Página </w:t>
    </w:r>
    <w:r w:rsidR="007F63B5" w:rsidRPr="00BD0C7C">
      <w:rPr>
        <w:rFonts w:ascii="Garamond" w:hAnsi="Garamond"/>
        <w:b/>
        <w:sz w:val="20"/>
        <w:szCs w:val="20"/>
      </w:rPr>
      <w:fldChar w:fldCharType="begin"/>
    </w:r>
    <w:r w:rsidR="007F63B5" w:rsidRPr="00BD0C7C">
      <w:rPr>
        <w:rFonts w:ascii="Garamond" w:hAnsi="Garamond"/>
        <w:b/>
        <w:sz w:val="20"/>
        <w:szCs w:val="20"/>
      </w:rPr>
      <w:instrText xml:space="preserve"> PAGE </w:instrText>
    </w:r>
    <w:r w:rsidR="007F63B5" w:rsidRPr="00BD0C7C">
      <w:rPr>
        <w:rFonts w:ascii="Garamond" w:hAnsi="Garamond"/>
        <w:b/>
        <w:sz w:val="20"/>
        <w:szCs w:val="20"/>
      </w:rPr>
      <w:fldChar w:fldCharType="separate"/>
    </w:r>
    <w:r w:rsidR="00E776B2" w:rsidRPr="00861917">
      <w:rPr>
        <w:rFonts w:ascii="Garamond" w:hAnsi="Garamond"/>
        <w:b/>
        <w:sz w:val="20"/>
        <w:szCs w:val="20"/>
      </w:rPr>
      <w:t>1</w:t>
    </w:r>
    <w:r w:rsidR="007F63B5" w:rsidRPr="00BD0C7C">
      <w:rPr>
        <w:rFonts w:ascii="Garamond" w:hAnsi="Garamond"/>
        <w:b/>
        <w:sz w:val="20"/>
        <w:szCs w:val="20"/>
      </w:rPr>
      <w:fldChar w:fldCharType="end"/>
    </w:r>
    <w:r w:rsidR="007F63B5" w:rsidRPr="00BD0C7C">
      <w:rPr>
        <w:rFonts w:ascii="Garamond" w:hAnsi="Garamond"/>
        <w:sz w:val="20"/>
        <w:szCs w:val="20"/>
      </w:rPr>
      <w:t xml:space="preserve"> de </w:t>
    </w:r>
    <w:r w:rsidR="007F63B5" w:rsidRPr="00BD0C7C">
      <w:rPr>
        <w:rFonts w:ascii="Garamond" w:hAnsi="Garamond"/>
        <w:b/>
        <w:sz w:val="20"/>
        <w:szCs w:val="20"/>
      </w:rPr>
      <w:fldChar w:fldCharType="begin"/>
    </w:r>
    <w:r w:rsidR="007F63B5" w:rsidRPr="00BD0C7C">
      <w:rPr>
        <w:rFonts w:ascii="Garamond" w:hAnsi="Garamond"/>
        <w:b/>
        <w:sz w:val="20"/>
        <w:szCs w:val="20"/>
      </w:rPr>
      <w:instrText xml:space="preserve"> NUMPAGES  </w:instrText>
    </w:r>
    <w:r w:rsidR="007F63B5" w:rsidRPr="00BD0C7C">
      <w:rPr>
        <w:rFonts w:ascii="Garamond" w:hAnsi="Garamond"/>
        <w:b/>
        <w:sz w:val="20"/>
        <w:szCs w:val="20"/>
      </w:rPr>
      <w:fldChar w:fldCharType="separate"/>
    </w:r>
    <w:r w:rsidR="00E776B2" w:rsidRPr="00861917">
      <w:rPr>
        <w:rFonts w:ascii="Garamond" w:hAnsi="Garamond"/>
        <w:b/>
        <w:sz w:val="20"/>
        <w:szCs w:val="20"/>
      </w:rPr>
      <w:t>1</w:t>
    </w:r>
    <w:r w:rsidR="007F63B5" w:rsidRPr="00BD0C7C">
      <w:rPr>
        <w:rFonts w:ascii="Garamond" w:hAnsi="Garamond"/>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50C11D" w14:textId="77777777" w:rsidR="00800185" w:rsidRDefault="008001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53A631" w14:textId="77777777" w:rsidR="00404455" w:rsidRDefault="00404455" w:rsidP="00A31CA0">
      <w:r>
        <w:separator/>
      </w:r>
    </w:p>
  </w:footnote>
  <w:footnote w:type="continuationSeparator" w:id="0">
    <w:p w14:paraId="3033FF58" w14:textId="77777777" w:rsidR="00404455" w:rsidRDefault="00404455" w:rsidP="00A31CA0">
      <w:r>
        <w:continuationSeparator/>
      </w:r>
    </w:p>
  </w:footnote>
  <w:footnote w:type="continuationNotice" w:id="1">
    <w:p w14:paraId="4C9D636D" w14:textId="77777777" w:rsidR="00404455" w:rsidRDefault="004044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EAA14B" w14:textId="77777777" w:rsidR="00800185" w:rsidRDefault="008001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8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6"/>
      <w:gridCol w:w="2424"/>
      <w:gridCol w:w="2872"/>
      <w:gridCol w:w="2168"/>
    </w:tblGrid>
    <w:tr w:rsidR="002D4482" w:rsidRPr="00634B97" w14:paraId="75A329EA" w14:textId="77777777" w:rsidTr="00360028">
      <w:trPr>
        <w:jc w:val="center"/>
      </w:trPr>
      <w:tc>
        <w:tcPr>
          <w:tcW w:w="3336" w:type="dxa"/>
          <w:vMerge w:val="restart"/>
        </w:tcPr>
        <w:p w14:paraId="52C71441" w14:textId="67AB7199" w:rsidR="002D4482" w:rsidRPr="00E16467" w:rsidRDefault="002D4482" w:rsidP="002D4482">
          <w:pPr>
            <w:jc w:val="center"/>
            <w:rPr>
              <w:rFonts w:ascii="Calibri Light" w:hAnsi="Calibri Light" w:cs="Calibri Light"/>
            </w:rPr>
          </w:pPr>
          <w:r>
            <w:rPr>
              <w:noProof/>
            </w:rPr>
            <w:drawing>
              <wp:anchor distT="0" distB="0" distL="114300" distR="114300" simplePos="0" relativeHeight="251661312" behindDoc="0" locked="0" layoutInCell="1" allowOverlap="1" wp14:anchorId="5129FC76" wp14:editId="70221C7A">
                <wp:simplePos x="0" y="0"/>
                <wp:positionH relativeFrom="column">
                  <wp:posOffset>-68580</wp:posOffset>
                </wp:positionH>
                <wp:positionV relativeFrom="paragraph">
                  <wp:posOffset>302895</wp:posOffset>
                </wp:positionV>
                <wp:extent cx="1981200" cy="799465"/>
                <wp:effectExtent l="0" t="0" r="0" b="635"/>
                <wp:wrapSquare wrapText="bothSides"/>
                <wp:docPr id="467193129" name="Picture 1"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79946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464" w:type="dxa"/>
          <w:gridSpan w:val="3"/>
          <w:vAlign w:val="bottom"/>
        </w:tcPr>
        <w:p w14:paraId="3A60F634" w14:textId="77777777" w:rsidR="002D4482" w:rsidRDefault="002D4482" w:rsidP="002D4482">
          <w:pPr>
            <w:jc w:val="right"/>
            <w:rPr>
              <w:rFonts w:ascii="Calibri Light" w:hAnsi="Calibri Light" w:cs="Calibri Light"/>
              <w:b/>
              <w:bCs/>
              <w:sz w:val="32"/>
              <w:szCs w:val="32"/>
              <w:lang w:val="es-EC"/>
            </w:rPr>
          </w:pPr>
          <w:r w:rsidRPr="00360028">
            <w:rPr>
              <w:rFonts w:ascii="Calibri" w:eastAsia="Calibri" w:hAnsi="Calibri" w:cs="Calibri Light"/>
              <w:b/>
              <w:smallCaps/>
              <w:sz w:val="36"/>
              <w:szCs w:val="36"/>
              <w:lang w:val="es-EC"/>
            </w:rPr>
            <w:t>Plan de Cultivos Silvestres Orgánicos (OWCP)</w:t>
          </w:r>
        </w:p>
        <w:p w14:paraId="34D1F4A5" w14:textId="77777777" w:rsidR="002D4482" w:rsidRPr="00B95AC8" w:rsidRDefault="002D4482" w:rsidP="002D4482">
          <w:pPr>
            <w:jc w:val="right"/>
            <w:rPr>
              <w:rFonts w:ascii="Calibri Light" w:hAnsi="Calibri Light" w:cs="Calibri Light"/>
              <w:b/>
              <w:bCs/>
              <w:sz w:val="32"/>
              <w:szCs w:val="32"/>
              <w:lang w:val="es-EC"/>
            </w:rPr>
          </w:pPr>
          <w:r>
            <w:rPr>
              <w:rFonts w:ascii="Calibri Light" w:hAnsi="Calibri Light" w:cs="Calibri Light"/>
              <w:b/>
              <w:bCs/>
              <w:sz w:val="32"/>
              <w:szCs w:val="32"/>
              <w:lang w:val="es-EC"/>
            </w:rPr>
            <w:t>S</w:t>
          </w:r>
          <w:r w:rsidRPr="00711EA0">
            <w:rPr>
              <w:rFonts w:ascii="Calibri Light" w:hAnsi="Calibri Light" w:cs="Calibri Light"/>
              <w:b/>
              <w:bCs/>
              <w:sz w:val="32"/>
              <w:szCs w:val="32"/>
              <w:lang w:val="es-EC"/>
            </w:rPr>
            <w:t>ervicios de Certificación de Calidad (QCS)</w:t>
          </w:r>
        </w:p>
      </w:tc>
    </w:tr>
    <w:tr w:rsidR="002D4482" w:rsidRPr="00E16467" w14:paraId="15824F11" w14:textId="77777777" w:rsidTr="00360028">
      <w:trPr>
        <w:jc w:val="center"/>
      </w:trPr>
      <w:tc>
        <w:tcPr>
          <w:tcW w:w="3336" w:type="dxa"/>
          <w:vMerge/>
        </w:tcPr>
        <w:p w14:paraId="0F8BFD42" w14:textId="77777777" w:rsidR="002D4482" w:rsidRPr="003C4491" w:rsidRDefault="002D4482" w:rsidP="002D4482">
          <w:pPr>
            <w:jc w:val="right"/>
            <w:rPr>
              <w:rFonts w:ascii="Calibri Light" w:hAnsi="Calibri Light" w:cs="Calibri Light"/>
              <w:lang w:val="es-EC"/>
            </w:rPr>
          </w:pPr>
        </w:p>
      </w:tc>
      <w:tc>
        <w:tcPr>
          <w:tcW w:w="2424" w:type="dxa"/>
        </w:tcPr>
        <w:p w14:paraId="087F7B36" w14:textId="77777777" w:rsidR="002D4482" w:rsidRPr="00637364" w:rsidRDefault="002D4482" w:rsidP="002D4482">
          <w:pPr>
            <w:jc w:val="right"/>
            <w:rPr>
              <w:rFonts w:ascii="Calibri Light" w:hAnsi="Calibri Light" w:cs="Calibri Light"/>
              <w:b/>
              <w:sz w:val="18"/>
              <w:szCs w:val="18"/>
            </w:rPr>
          </w:pPr>
          <w:r w:rsidRPr="00637364">
            <w:rPr>
              <w:rFonts w:ascii="Calibri Light" w:hAnsi="Calibri Light" w:cs="Calibri Light"/>
              <w:b/>
              <w:sz w:val="18"/>
              <w:szCs w:val="18"/>
            </w:rPr>
            <w:t>Main Office</w:t>
          </w:r>
        </w:p>
        <w:p w14:paraId="1DA67CDE" w14:textId="77777777" w:rsidR="002D4482" w:rsidRPr="00637364" w:rsidRDefault="002D4482" w:rsidP="002D4482">
          <w:pPr>
            <w:jc w:val="right"/>
            <w:rPr>
              <w:rFonts w:ascii="Calibri Light" w:hAnsi="Calibri Light" w:cs="Calibri Light"/>
              <w:sz w:val="16"/>
              <w:szCs w:val="16"/>
            </w:rPr>
          </w:pPr>
          <w:r w:rsidRPr="00637364">
            <w:rPr>
              <w:rFonts w:ascii="Calibri Light" w:hAnsi="Calibri Light" w:cs="Calibri Light"/>
              <w:sz w:val="16"/>
              <w:szCs w:val="16"/>
            </w:rPr>
            <w:t>5700 SW 34th Street, Suite 349</w:t>
          </w:r>
          <w:r>
            <w:rPr>
              <w:rFonts w:ascii="Calibri Light" w:hAnsi="Calibri Light" w:cs="Calibri Light"/>
              <w:sz w:val="16"/>
              <w:szCs w:val="16"/>
            </w:rPr>
            <w:br/>
          </w:r>
          <w:r w:rsidRPr="00637364">
            <w:rPr>
              <w:rFonts w:ascii="Calibri Light" w:hAnsi="Calibri Light" w:cs="Calibri Light"/>
              <w:sz w:val="16"/>
              <w:szCs w:val="16"/>
            </w:rPr>
            <w:t>Gainesville, FL 32608</w:t>
          </w:r>
        </w:p>
        <w:p w14:paraId="1711179C" w14:textId="77777777" w:rsidR="002D4482" w:rsidRPr="00637364" w:rsidRDefault="002D4482" w:rsidP="002D4482">
          <w:pPr>
            <w:jc w:val="right"/>
            <w:rPr>
              <w:rFonts w:ascii="Calibri Light" w:hAnsi="Calibri Light" w:cs="Calibri Light"/>
              <w:sz w:val="16"/>
              <w:szCs w:val="16"/>
            </w:rPr>
          </w:pPr>
          <w:r w:rsidRPr="00637364">
            <w:rPr>
              <w:rFonts w:ascii="Calibri Light" w:hAnsi="Calibri Light" w:cs="Calibri Light"/>
              <w:sz w:val="16"/>
              <w:szCs w:val="16"/>
            </w:rPr>
            <w:t>Tel: +1 352</w:t>
          </w:r>
          <w:r>
            <w:rPr>
              <w:rFonts w:ascii="Calibri Light" w:hAnsi="Calibri Light" w:cs="Calibri Light"/>
              <w:sz w:val="16"/>
              <w:szCs w:val="16"/>
            </w:rPr>
            <w:t xml:space="preserve"> </w:t>
          </w:r>
          <w:r w:rsidRPr="00637364">
            <w:rPr>
              <w:rFonts w:ascii="Calibri Light" w:hAnsi="Calibri Light" w:cs="Calibri Light"/>
              <w:sz w:val="16"/>
              <w:szCs w:val="16"/>
            </w:rPr>
            <w:t>377</w:t>
          </w:r>
          <w:r>
            <w:rPr>
              <w:rFonts w:ascii="Calibri Light" w:hAnsi="Calibri Light" w:cs="Calibri Light"/>
              <w:sz w:val="16"/>
              <w:szCs w:val="16"/>
            </w:rPr>
            <w:t xml:space="preserve"> </w:t>
          </w:r>
          <w:r w:rsidRPr="00637364">
            <w:rPr>
              <w:rFonts w:ascii="Calibri Light" w:hAnsi="Calibri Light" w:cs="Calibri Light"/>
              <w:sz w:val="16"/>
              <w:szCs w:val="16"/>
            </w:rPr>
            <w:t>0133</w:t>
          </w:r>
        </w:p>
        <w:p w14:paraId="05C36FAD" w14:textId="77777777" w:rsidR="002D4482" w:rsidRPr="00637364" w:rsidRDefault="002D4482" w:rsidP="002D4482">
          <w:pPr>
            <w:jc w:val="right"/>
            <w:rPr>
              <w:rFonts w:ascii="Calibri Light" w:hAnsi="Calibri Light" w:cs="Calibri Light"/>
              <w:sz w:val="16"/>
              <w:szCs w:val="16"/>
            </w:rPr>
          </w:pPr>
          <w:r w:rsidRPr="00637364">
            <w:rPr>
              <w:rFonts w:ascii="Calibri Light" w:hAnsi="Calibri Light" w:cs="Calibri Light"/>
              <w:sz w:val="16"/>
              <w:szCs w:val="16"/>
            </w:rPr>
            <w:t>Fax: +1 352</w:t>
          </w:r>
          <w:r>
            <w:rPr>
              <w:rFonts w:ascii="Calibri Light" w:hAnsi="Calibri Light" w:cs="Calibri Light"/>
              <w:sz w:val="16"/>
              <w:szCs w:val="16"/>
            </w:rPr>
            <w:t xml:space="preserve"> </w:t>
          </w:r>
          <w:r w:rsidRPr="00637364">
            <w:rPr>
              <w:rFonts w:ascii="Calibri Light" w:hAnsi="Calibri Light" w:cs="Calibri Light"/>
              <w:sz w:val="16"/>
              <w:szCs w:val="16"/>
            </w:rPr>
            <w:t>377</w:t>
          </w:r>
          <w:r>
            <w:rPr>
              <w:rFonts w:ascii="Calibri Light" w:hAnsi="Calibri Light" w:cs="Calibri Light"/>
              <w:sz w:val="16"/>
              <w:szCs w:val="16"/>
            </w:rPr>
            <w:t xml:space="preserve"> </w:t>
          </w:r>
          <w:r w:rsidRPr="00637364">
            <w:rPr>
              <w:rFonts w:ascii="Calibri Light" w:hAnsi="Calibri Light" w:cs="Calibri Light"/>
              <w:sz w:val="16"/>
              <w:szCs w:val="16"/>
            </w:rPr>
            <w:t xml:space="preserve">8363 </w:t>
          </w:r>
        </w:p>
      </w:tc>
      <w:tc>
        <w:tcPr>
          <w:tcW w:w="2872" w:type="dxa"/>
        </w:tcPr>
        <w:p w14:paraId="359FF592" w14:textId="77777777" w:rsidR="002D4482" w:rsidRPr="003C4491" w:rsidRDefault="002D4482" w:rsidP="002D4482">
          <w:pPr>
            <w:jc w:val="right"/>
            <w:rPr>
              <w:rFonts w:ascii="Calibri Light" w:hAnsi="Calibri Light" w:cs="Calibri Light"/>
              <w:b/>
              <w:sz w:val="18"/>
              <w:szCs w:val="18"/>
              <w:lang w:val="es-EC"/>
            </w:rPr>
          </w:pPr>
          <w:r w:rsidRPr="003C4491">
            <w:rPr>
              <w:rFonts w:ascii="Calibri Light" w:hAnsi="Calibri Light" w:cs="Calibri Light"/>
              <w:b/>
              <w:sz w:val="18"/>
              <w:szCs w:val="18"/>
              <w:lang w:val="es-EC"/>
            </w:rPr>
            <w:t>QCS Ecuador</w:t>
          </w:r>
        </w:p>
        <w:p w14:paraId="549CC4F2" w14:textId="77777777" w:rsidR="002D4482" w:rsidRPr="00637364" w:rsidRDefault="002D4482" w:rsidP="002D4482">
          <w:pPr>
            <w:jc w:val="right"/>
            <w:rPr>
              <w:rFonts w:ascii="Calibri Light" w:hAnsi="Calibri Light" w:cs="Calibri Light"/>
              <w:sz w:val="16"/>
              <w:szCs w:val="16"/>
            </w:rPr>
          </w:pPr>
          <w:r w:rsidRPr="003C4491">
            <w:rPr>
              <w:rFonts w:ascii="Calibri Light" w:hAnsi="Calibri Light" w:cs="Calibri Light"/>
              <w:sz w:val="16"/>
              <w:szCs w:val="16"/>
              <w:lang w:val="es-EC"/>
            </w:rPr>
            <w:t xml:space="preserve">Av. Edmundo Carvajal Oe4-72 y Av. </w:t>
          </w:r>
          <w:r w:rsidRPr="00637364">
            <w:rPr>
              <w:rFonts w:ascii="Calibri Light" w:hAnsi="Calibri Light" w:cs="Calibri Light"/>
              <w:sz w:val="16"/>
              <w:szCs w:val="16"/>
            </w:rPr>
            <w:t xml:space="preserve">Brasil </w:t>
          </w:r>
        </w:p>
        <w:p w14:paraId="1D3C48C4" w14:textId="77777777" w:rsidR="002D4482" w:rsidRPr="003C4491" w:rsidRDefault="002D4482" w:rsidP="002D4482">
          <w:pPr>
            <w:jc w:val="right"/>
            <w:rPr>
              <w:rFonts w:ascii="Calibri Light" w:hAnsi="Calibri Light" w:cs="Calibri Light"/>
              <w:sz w:val="16"/>
              <w:szCs w:val="16"/>
              <w:lang w:val="es-EC"/>
            </w:rPr>
          </w:pPr>
          <w:r w:rsidRPr="003C4491">
            <w:rPr>
              <w:rFonts w:ascii="Calibri Light" w:hAnsi="Calibri Light" w:cs="Calibri Light"/>
              <w:sz w:val="16"/>
              <w:szCs w:val="16"/>
              <w:lang w:val="es-EC"/>
            </w:rPr>
            <w:t>Edificio Robalino-Acuña, Oficina 202</w:t>
          </w:r>
        </w:p>
        <w:p w14:paraId="2CC03A4E" w14:textId="77777777" w:rsidR="002D4482" w:rsidRPr="003C4491" w:rsidRDefault="002D4482" w:rsidP="002D4482">
          <w:pPr>
            <w:jc w:val="right"/>
            <w:rPr>
              <w:rFonts w:ascii="Calibri Light" w:hAnsi="Calibri Light" w:cs="Calibri Light"/>
              <w:sz w:val="16"/>
              <w:szCs w:val="16"/>
              <w:lang w:val="es-EC"/>
            </w:rPr>
          </w:pPr>
          <w:r w:rsidRPr="003C4491">
            <w:rPr>
              <w:rFonts w:ascii="Calibri Light" w:hAnsi="Calibri Light" w:cs="Calibri Light"/>
              <w:sz w:val="16"/>
              <w:szCs w:val="16"/>
              <w:lang w:val="es-EC"/>
            </w:rPr>
            <w:t>Quito, Ecuador</w:t>
          </w:r>
        </w:p>
        <w:p w14:paraId="65899787" w14:textId="77777777" w:rsidR="002D4482" w:rsidRPr="00637364" w:rsidRDefault="002D4482" w:rsidP="002D4482">
          <w:pPr>
            <w:jc w:val="right"/>
            <w:rPr>
              <w:rFonts w:ascii="Calibri Light" w:hAnsi="Calibri Light" w:cs="Calibri Light"/>
              <w:sz w:val="16"/>
              <w:szCs w:val="16"/>
            </w:rPr>
          </w:pPr>
          <w:r w:rsidRPr="00637364">
            <w:rPr>
              <w:rFonts w:ascii="Calibri Light" w:hAnsi="Calibri Light" w:cs="Calibri Light"/>
              <w:sz w:val="16"/>
              <w:szCs w:val="16"/>
            </w:rPr>
            <w:t>Tel: +593 98.417.6587</w:t>
          </w:r>
        </w:p>
      </w:tc>
      <w:tc>
        <w:tcPr>
          <w:tcW w:w="2168" w:type="dxa"/>
        </w:tcPr>
        <w:p w14:paraId="6A870409" w14:textId="77777777" w:rsidR="002D4482" w:rsidRPr="003C4491" w:rsidRDefault="002D4482" w:rsidP="002D4482">
          <w:pPr>
            <w:jc w:val="right"/>
            <w:rPr>
              <w:rFonts w:ascii="Calibri Light" w:hAnsi="Calibri Light" w:cs="Calibri Light"/>
              <w:b/>
              <w:sz w:val="18"/>
              <w:szCs w:val="18"/>
              <w:lang w:val="es-EC"/>
            </w:rPr>
          </w:pPr>
          <w:r w:rsidRPr="003C4491">
            <w:rPr>
              <w:rFonts w:ascii="Calibri Light" w:hAnsi="Calibri Light" w:cs="Calibri Light"/>
              <w:b/>
              <w:sz w:val="18"/>
              <w:szCs w:val="18"/>
              <w:lang w:val="es-EC"/>
            </w:rPr>
            <w:t>QCS Caribe, S.R.L.</w:t>
          </w:r>
        </w:p>
        <w:p w14:paraId="58B2BFFC" w14:textId="77777777" w:rsidR="002D4482" w:rsidRPr="003C4491" w:rsidRDefault="002D4482" w:rsidP="002D4482">
          <w:pPr>
            <w:jc w:val="right"/>
            <w:rPr>
              <w:rFonts w:ascii="Calibri Light" w:hAnsi="Calibri Light" w:cs="Calibri Light"/>
              <w:sz w:val="16"/>
              <w:szCs w:val="16"/>
              <w:lang w:val="es-EC"/>
            </w:rPr>
          </w:pPr>
          <w:r w:rsidRPr="003C4491">
            <w:rPr>
              <w:rFonts w:ascii="Calibri Light" w:hAnsi="Calibri Light" w:cs="Calibri Light"/>
              <w:sz w:val="16"/>
              <w:szCs w:val="16"/>
              <w:lang w:val="es-EC"/>
            </w:rPr>
            <w:t>Calle Independencia No.100</w:t>
          </w:r>
        </w:p>
        <w:p w14:paraId="5C7C03E8" w14:textId="77777777" w:rsidR="002D4482" w:rsidRPr="003C4491" w:rsidRDefault="002D4482" w:rsidP="002D4482">
          <w:pPr>
            <w:jc w:val="right"/>
            <w:rPr>
              <w:rFonts w:ascii="Calibri Light" w:hAnsi="Calibri Light" w:cs="Calibri Light"/>
              <w:sz w:val="16"/>
              <w:szCs w:val="16"/>
              <w:lang w:val="es-EC"/>
            </w:rPr>
          </w:pPr>
          <w:r w:rsidRPr="003C4491">
            <w:rPr>
              <w:rFonts w:ascii="Calibri Light" w:hAnsi="Calibri Light" w:cs="Calibri Light"/>
              <w:sz w:val="16"/>
              <w:szCs w:val="16"/>
              <w:lang w:val="es-EC"/>
            </w:rPr>
            <w:t>Mao, Valverde</w:t>
          </w:r>
        </w:p>
        <w:p w14:paraId="1CAEC190" w14:textId="77777777" w:rsidR="002D4482" w:rsidRPr="003C4491" w:rsidRDefault="002D4482" w:rsidP="002D4482">
          <w:pPr>
            <w:jc w:val="right"/>
            <w:rPr>
              <w:rFonts w:ascii="Calibri Light" w:hAnsi="Calibri Light" w:cs="Calibri Light"/>
              <w:sz w:val="16"/>
              <w:szCs w:val="16"/>
              <w:lang w:val="es-EC"/>
            </w:rPr>
          </w:pPr>
          <w:r w:rsidRPr="003C4491">
            <w:rPr>
              <w:rFonts w:ascii="Calibri Light" w:hAnsi="Calibri Light" w:cs="Calibri Light"/>
              <w:sz w:val="16"/>
              <w:szCs w:val="16"/>
              <w:lang w:val="es-EC"/>
            </w:rPr>
            <w:t>República Dominicana</w:t>
          </w:r>
        </w:p>
        <w:p w14:paraId="77446276" w14:textId="77777777" w:rsidR="002D4482" w:rsidRPr="00637364" w:rsidRDefault="002D4482" w:rsidP="002D4482">
          <w:pPr>
            <w:jc w:val="right"/>
            <w:rPr>
              <w:rFonts w:ascii="Calibri Light" w:hAnsi="Calibri Light" w:cs="Calibri Light"/>
              <w:sz w:val="16"/>
              <w:szCs w:val="16"/>
            </w:rPr>
          </w:pPr>
          <w:r w:rsidRPr="00637364">
            <w:rPr>
              <w:rFonts w:ascii="Calibri Light" w:hAnsi="Calibri Light" w:cs="Calibri Light"/>
              <w:sz w:val="16"/>
              <w:szCs w:val="16"/>
            </w:rPr>
            <w:t>Tel: +1 809.822.9293</w:t>
          </w:r>
        </w:p>
      </w:tc>
    </w:tr>
  </w:tbl>
  <w:p w14:paraId="431FFEF1" w14:textId="77777777" w:rsidR="002D4482" w:rsidRPr="00845BF6" w:rsidDel="00A2213C" w:rsidRDefault="002D4482" w:rsidP="002D4482">
    <w:pPr>
      <w:pStyle w:val="Header"/>
      <w:ind w:left="9360"/>
      <w:rPr>
        <w:del w:id="8" w:author="Heidi Mencl" w:date="2025-12-29T12:46:00Z" w16du:dateUtc="2025-12-29T17:46:00Z"/>
        <w:sz w:val="20"/>
        <w:szCs w:val="22"/>
      </w:rPr>
    </w:pPr>
    <w:hyperlink r:id="rId2" w:history="1">
      <w:r w:rsidRPr="00845BF6">
        <w:rPr>
          <w:rStyle w:val="Hyperlink"/>
          <w:rFonts w:ascii="Calibri Light" w:hAnsi="Calibri Light" w:cs="Calibri Light"/>
          <w:sz w:val="20"/>
          <w:szCs w:val="22"/>
        </w:rPr>
        <w:t>www.qcsinfo.org</w:t>
      </w:r>
    </w:hyperlink>
  </w:p>
  <w:p w14:paraId="113DEC59" w14:textId="5C63AC72" w:rsidR="007F63B5" w:rsidRPr="009A4F65" w:rsidRDefault="007F63B5" w:rsidP="00A2213C">
    <w:pPr>
      <w:pStyle w:val="Header"/>
      <w:ind w:left="9360"/>
      <w:pPrChange w:id="9" w:author="Heidi Mencl" w:date="2025-12-29T12:46:00Z" w16du:dateUtc="2025-12-29T17:46:00Z">
        <w:pPr>
          <w:spacing w:after="40"/>
        </w:pPr>
      </w:pPrChang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38C7EC" w14:textId="77777777" w:rsidR="00800185" w:rsidRDefault="008001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61CEE"/>
    <w:multiLevelType w:val="hybridMultilevel"/>
    <w:tmpl w:val="C46049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8716AB"/>
    <w:multiLevelType w:val="hybridMultilevel"/>
    <w:tmpl w:val="9954A5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2970A5"/>
    <w:multiLevelType w:val="hybridMultilevel"/>
    <w:tmpl w:val="843C868A"/>
    <w:lvl w:ilvl="0" w:tplc="0409000F">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038A7714"/>
    <w:multiLevelType w:val="hybridMultilevel"/>
    <w:tmpl w:val="72A48D1C"/>
    <w:lvl w:ilvl="0" w:tplc="F726F786">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41B252F"/>
    <w:multiLevelType w:val="hybridMultilevel"/>
    <w:tmpl w:val="AFC46D34"/>
    <w:lvl w:ilvl="0" w:tplc="04090001">
      <w:start w:val="1"/>
      <w:numFmt w:val="bullet"/>
      <w:lvlText w:val=""/>
      <w:lvlJc w:val="left"/>
      <w:pPr>
        <w:ind w:left="360" w:hanging="360"/>
      </w:pPr>
      <w:rPr>
        <w:rFonts w:ascii="Symbol" w:hAnsi="Symbol" w:hint="default"/>
        <w:b w:val="0"/>
        <w:bCs/>
      </w:rPr>
    </w:lvl>
    <w:lvl w:ilvl="1" w:tplc="FFFFFFFF">
      <w:start w:val="1"/>
      <w:numFmt w:val="lowerLetter"/>
      <w:lvlText w:val="%2."/>
      <w:lvlJc w:val="left"/>
      <w:pPr>
        <w:ind w:left="1440" w:hanging="360"/>
      </w:pPr>
      <w:rPr>
        <w:rFonts w:ascii="Arial Narrow" w:hAnsi="Arial Narro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52A4DD1"/>
    <w:multiLevelType w:val="hybridMultilevel"/>
    <w:tmpl w:val="3F40E4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5500200"/>
    <w:multiLevelType w:val="hybridMultilevel"/>
    <w:tmpl w:val="CE96DC4E"/>
    <w:lvl w:ilvl="0" w:tplc="E31A1B50">
      <w:start w:val="3"/>
      <w:numFmt w:val="upperLetter"/>
      <w:lvlText w:val="%1."/>
      <w:lvlJc w:val="left"/>
      <w:pPr>
        <w:ind w:left="360" w:hanging="360"/>
      </w:pPr>
      <w:rPr>
        <w:rFonts w:hint="default"/>
        <w:b/>
        <w:sz w:val="24"/>
        <w:szCs w:val="24"/>
      </w:rPr>
    </w:lvl>
    <w:lvl w:ilvl="1" w:tplc="45E497F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6AE7D95"/>
    <w:multiLevelType w:val="hybridMultilevel"/>
    <w:tmpl w:val="186A0D54"/>
    <w:lvl w:ilvl="0" w:tplc="F70A00AC">
      <w:start w:val="1"/>
      <w:numFmt w:val="decimal"/>
      <w:lvlText w:val="%1."/>
      <w:lvlJc w:val="left"/>
      <w:pPr>
        <w:ind w:left="360" w:hanging="360"/>
      </w:pPr>
      <w:rPr>
        <w:rFonts w:hint="default"/>
        <w:b w:val="0"/>
        <w:bCs w:val="0"/>
        <w:sz w:val="22"/>
        <w:szCs w:val="2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75D2C16"/>
    <w:multiLevelType w:val="hybridMultilevel"/>
    <w:tmpl w:val="1E12ED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082064D3"/>
    <w:multiLevelType w:val="hybridMultilevel"/>
    <w:tmpl w:val="71F08F38"/>
    <w:lvl w:ilvl="0" w:tplc="48347A76">
      <w:start w:val="1"/>
      <w:numFmt w:val="lowerLetter"/>
      <w:lvlText w:val="%1."/>
      <w:lvlJc w:val="left"/>
      <w:pPr>
        <w:ind w:left="720" w:hanging="360"/>
      </w:pPr>
      <w:rPr>
        <w:rFonts w:ascii="Arial Narrow" w:hAnsi="Arial Narrow"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84144A7"/>
    <w:multiLevelType w:val="hybridMultilevel"/>
    <w:tmpl w:val="51E29B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088F798A"/>
    <w:multiLevelType w:val="hybridMultilevel"/>
    <w:tmpl w:val="E52C581E"/>
    <w:lvl w:ilvl="0" w:tplc="743E004E">
      <w:start w:val="4"/>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A8136F3"/>
    <w:multiLevelType w:val="hybridMultilevel"/>
    <w:tmpl w:val="61C88DE0"/>
    <w:lvl w:ilvl="0" w:tplc="EE5245E0">
      <w:start w:val="3"/>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97649B"/>
    <w:multiLevelType w:val="multilevel"/>
    <w:tmpl w:val="1E12ED50"/>
    <w:styleLink w:val="CurrentList1"/>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0E6736AA"/>
    <w:multiLevelType w:val="hybridMultilevel"/>
    <w:tmpl w:val="A71C7C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F346573"/>
    <w:multiLevelType w:val="hybridMultilevel"/>
    <w:tmpl w:val="9CA63C8C"/>
    <w:lvl w:ilvl="0" w:tplc="2230E342">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9" w15:restartNumberingAfterBreak="0">
    <w:nsid w:val="14CE6944"/>
    <w:multiLevelType w:val="hybridMultilevel"/>
    <w:tmpl w:val="5E9CE336"/>
    <w:lvl w:ilvl="0" w:tplc="26501F80">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184B2CA3"/>
    <w:multiLevelType w:val="hybridMultilevel"/>
    <w:tmpl w:val="6B286DA2"/>
    <w:lvl w:ilvl="0" w:tplc="04090019">
      <w:start w:val="1"/>
      <w:numFmt w:val="lowerLetter"/>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 w15:restartNumberingAfterBreak="0">
    <w:nsid w:val="19C01EBC"/>
    <w:multiLevelType w:val="hybridMultilevel"/>
    <w:tmpl w:val="8D4067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1A641256"/>
    <w:multiLevelType w:val="hybridMultilevel"/>
    <w:tmpl w:val="F86AA1D0"/>
    <w:lvl w:ilvl="0" w:tplc="50540D4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1D1972DE"/>
    <w:multiLevelType w:val="hybridMultilevel"/>
    <w:tmpl w:val="3062679A"/>
    <w:lvl w:ilvl="0" w:tplc="D6120CC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1FF70975"/>
    <w:multiLevelType w:val="hybridMultilevel"/>
    <w:tmpl w:val="EB641E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21D64D6"/>
    <w:multiLevelType w:val="hybridMultilevel"/>
    <w:tmpl w:val="4928103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25E26A8"/>
    <w:multiLevelType w:val="hybridMultilevel"/>
    <w:tmpl w:val="6EBCBF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22B64D3F"/>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23EE0D40"/>
    <w:multiLevelType w:val="hybridMultilevel"/>
    <w:tmpl w:val="01DA77D4"/>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5DE7595"/>
    <w:multiLevelType w:val="hybridMultilevel"/>
    <w:tmpl w:val="50DEC310"/>
    <w:lvl w:ilvl="0" w:tplc="92D8E73A">
      <w:start w:val="3"/>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5F902C9"/>
    <w:multiLevelType w:val="hybridMultilevel"/>
    <w:tmpl w:val="0B4A52AA"/>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85869C4"/>
    <w:multiLevelType w:val="hybridMultilevel"/>
    <w:tmpl w:val="90602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A5424D6"/>
    <w:multiLevelType w:val="hybridMultilevel"/>
    <w:tmpl w:val="37508108"/>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4" w15:restartNumberingAfterBreak="0">
    <w:nsid w:val="2A6A67D1"/>
    <w:multiLevelType w:val="hybridMultilevel"/>
    <w:tmpl w:val="1C160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A9C6968"/>
    <w:multiLevelType w:val="hybridMultilevel"/>
    <w:tmpl w:val="03B6D2A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2BF921B5"/>
    <w:multiLevelType w:val="hybridMultilevel"/>
    <w:tmpl w:val="E9F4FE0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D2A59E4"/>
    <w:multiLevelType w:val="hybridMultilevel"/>
    <w:tmpl w:val="7C067F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DA71C38"/>
    <w:multiLevelType w:val="hybridMultilevel"/>
    <w:tmpl w:val="7BD07206"/>
    <w:lvl w:ilvl="0" w:tplc="16A06B0E">
      <w:start w:val="2"/>
      <w:numFmt w:val="decimal"/>
      <w:lvlText w:val="%1."/>
      <w:lvlJc w:val="left"/>
      <w:pPr>
        <w:ind w:left="720" w:hanging="360"/>
      </w:pPr>
      <w:rPr>
        <w:rFonts w:ascii="Arial Narrow" w:hAnsi="Arial Narrow"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ECF73AC"/>
    <w:multiLevelType w:val="hybridMultilevel"/>
    <w:tmpl w:val="A1E8AED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FFA479A"/>
    <w:multiLevelType w:val="hybridMultilevel"/>
    <w:tmpl w:val="D3BEB7B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30B13FDD"/>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319A12E8"/>
    <w:multiLevelType w:val="hybridMultilevel"/>
    <w:tmpl w:val="C8FE47C8"/>
    <w:lvl w:ilvl="0" w:tplc="356028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1BA6FA6"/>
    <w:multiLevelType w:val="hybridMultilevel"/>
    <w:tmpl w:val="B6EAE7E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325C3EE6"/>
    <w:multiLevelType w:val="hybridMultilevel"/>
    <w:tmpl w:val="68A27AD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35246B97"/>
    <w:multiLevelType w:val="hybridMultilevel"/>
    <w:tmpl w:val="842AAC12"/>
    <w:lvl w:ilvl="0" w:tplc="B316C89A">
      <w:start w:val="1"/>
      <w:numFmt w:val="decimal"/>
      <w:lvlText w:val="%1."/>
      <w:lvlJc w:val="left"/>
      <w:pPr>
        <w:ind w:left="360" w:hanging="360"/>
      </w:pPr>
      <w:rPr>
        <w:rFonts w:ascii="Arial Narrow" w:hAnsi="Arial Narrow" w:hint="default"/>
        <w:b w:val="0"/>
        <w:bCs/>
      </w:rPr>
    </w:lvl>
    <w:lvl w:ilvl="1" w:tplc="2000EC86">
      <w:start w:val="1"/>
      <w:numFmt w:val="lowerLetter"/>
      <w:lvlText w:val="%2."/>
      <w:lvlJc w:val="left"/>
      <w:pPr>
        <w:ind w:left="1440" w:hanging="360"/>
      </w:pPr>
      <w:rPr>
        <w:rFonts w:ascii="Arial Narrow" w:hAnsi="Arial Narro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6593948"/>
    <w:multiLevelType w:val="hybridMultilevel"/>
    <w:tmpl w:val="44666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8DC21B1"/>
    <w:multiLevelType w:val="hybridMultilevel"/>
    <w:tmpl w:val="94808A0E"/>
    <w:lvl w:ilvl="0" w:tplc="BB5A1B16">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9967466"/>
    <w:multiLevelType w:val="hybridMultilevel"/>
    <w:tmpl w:val="F2DA3042"/>
    <w:lvl w:ilvl="0" w:tplc="490CD13E">
      <w:start w:val="6"/>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AEE7866"/>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3ED35A05"/>
    <w:multiLevelType w:val="hybridMultilevel"/>
    <w:tmpl w:val="E8964028"/>
    <w:lvl w:ilvl="0" w:tplc="AE822FC0">
      <w:start w:val="1"/>
      <w:numFmt w:val="upperLetter"/>
      <w:lvlText w:val="%1."/>
      <w:lvlJc w:val="left"/>
      <w:pPr>
        <w:ind w:left="360" w:hanging="360"/>
      </w:pPr>
      <w:rPr>
        <w:rFonts w:hint="default"/>
        <w:b/>
        <w:bCs/>
        <w:sz w:val="24"/>
        <w:szCs w:val="24"/>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3F9508E4"/>
    <w:multiLevelType w:val="hybridMultilevel"/>
    <w:tmpl w:val="7AD0DCD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416C20F7"/>
    <w:multiLevelType w:val="hybridMultilevel"/>
    <w:tmpl w:val="EF16D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416D3FDF"/>
    <w:multiLevelType w:val="hybridMultilevel"/>
    <w:tmpl w:val="34B216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1E359E8"/>
    <w:multiLevelType w:val="hybridMultilevel"/>
    <w:tmpl w:val="6F70A7F4"/>
    <w:lvl w:ilvl="0" w:tplc="01F8F3BA">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46B72E50"/>
    <w:multiLevelType w:val="hybridMultilevel"/>
    <w:tmpl w:val="6D8ACEC0"/>
    <w:lvl w:ilvl="0" w:tplc="55A8A314">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476C4663"/>
    <w:multiLevelType w:val="hybridMultilevel"/>
    <w:tmpl w:val="3E665B02"/>
    <w:lvl w:ilvl="0" w:tplc="04090001">
      <w:start w:val="1"/>
      <w:numFmt w:val="bullet"/>
      <w:lvlText w:val=""/>
      <w:lvlJc w:val="left"/>
      <w:pPr>
        <w:ind w:left="360" w:hanging="360"/>
      </w:pPr>
      <w:rPr>
        <w:rFonts w:ascii="Symbol" w:hAnsi="Symbol" w:hint="default"/>
        <w:b w:val="0"/>
        <w:bCs/>
      </w:rPr>
    </w:lvl>
    <w:lvl w:ilvl="1" w:tplc="FFFFFFFF">
      <w:start w:val="1"/>
      <w:numFmt w:val="lowerLetter"/>
      <w:lvlText w:val="%2."/>
      <w:lvlJc w:val="left"/>
      <w:pPr>
        <w:ind w:left="1440" w:hanging="360"/>
      </w:pPr>
      <w:rPr>
        <w:rFonts w:ascii="Arial Narrow" w:hAnsi="Arial Narro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82A36F9"/>
    <w:multiLevelType w:val="hybridMultilevel"/>
    <w:tmpl w:val="6B16981E"/>
    <w:lvl w:ilvl="0" w:tplc="531249B0">
      <w:start w:val="1"/>
      <w:numFmt w:val="decimal"/>
      <w:lvlText w:val="%1."/>
      <w:lvlJc w:val="left"/>
      <w:pPr>
        <w:ind w:left="360" w:hanging="360"/>
      </w:pPr>
      <w:rPr>
        <w:rFonts w:hint="default"/>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487B5650"/>
    <w:multiLevelType w:val="hybridMultilevel"/>
    <w:tmpl w:val="119273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4A501529"/>
    <w:multiLevelType w:val="hybridMultilevel"/>
    <w:tmpl w:val="46463D40"/>
    <w:lvl w:ilvl="0" w:tplc="7AFA4730">
      <w:numFmt w:val="decimal"/>
      <w:lvlText w:val="%1."/>
      <w:lvlJc w:val="left"/>
      <w:pPr>
        <w:ind w:left="360" w:hanging="360"/>
      </w:pPr>
      <w:rPr>
        <w:rFonts w:ascii="Arial Narrow" w:hAnsi="Arial Narrow" w:hint="default"/>
        <w:sz w:val="22"/>
        <w:szCs w:val="22"/>
      </w:rPr>
    </w:lvl>
    <w:lvl w:ilvl="1" w:tplc="E0B895C2">
      <w:start w:val="1"/>
      <w:numFmt w:val="lowerLetter"/>
      <w:lvlText w:val="%2."/>
      <w:lvlJc w:val="left"/>
      <w:pPr>
        <w:ind w:left="1080" w:hanging="360"/>
      </w:pPr>
      <w:rPr>
        <w:rFonts w:ascii="Arial Narrow" w:hAnsi="Arial Narrow" w:hint="default"/>
      </w:rPr>
    </w:lvl>
    <w:lvl w:ilvl="2" w:tplc="22686A94">
      <w:start w:val="1"/>
      <w:numFmt w:val="upp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4B303AFB"/>
    <w:multiLevelType w:val="hybridMultilevel"/>
    <w:tmpl w:val="CC905A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4C1E4D18"/>
    <w:multiLevelType w:val="hybridMultilevel"/>
    <w:tmpl w:val="15C224E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4E863DE1"/>
    <w:multiLevelType w:val="hybridMultilevel"/>
    <w:tmpl w:val="DBB68B38"/>
    <w:lvl w:ilvl="0" w:tplc="04090015">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52427A80"/>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53F7744D"/>
    <w:multiLevelType w:val="hybridMultilevel"/>
    <w:tmpl w:val="25CA05B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547B3E88"/>
    <w:multiLevelType w:val="hybridMultilevel"/>
    <w:tmpl w:val="771AAF94"/>
    <w:lvl w:ilvl="0" w:tplc="F5846F0E">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56C473B5"/>
    <w:multiLevelType w:val="hybridMultilevel"/>
    <w:tmpl w:val="50DA1D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58284F52"/>
    <w:multiLevelType w:val="hybridMultilevel"/>
    <w:tmpl w:val="37508108"/>
    <w:lvl w:ilvl="0" w:tplc="FFFFFFFF">
      <w:start w:val="1"/>
      <w:numFmt w:val="decimal"/>
      <w:lvlText w:val="%1."/>
      <w:lvlJc w:val="left"/>
      <w:pPr>
        <w:ind w:left="450"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71" w15:restartNumberingAfterBreak="0">
    <w:nsid w:val="58353387"/>
    <w:multiLevelType w:val="hybridMultilevel"/>
    <w:tmpl w:val="C04EF46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15:restartNumberingAfterBreak="0">
    <w:nsid w:val="5871354A"/>
    <w:multiLevelType w:val="hybridMultilevel"/>
    <w:tmpl w:val="27986C28"/>
    <w:lvl w:ilvl="0" w:tplc="15A48B0A">
      <w:start w:val="1"/>
      <w:numFmt w:val="decimal"/>
      <w:lvlText w:val="%1."/>
      <w:lvlJc w:val="left"/>
      <w:pPr>
        <w:ind w:left="360" w:hanging="360"/>
      </w:pPr>
      <w:rPr>
        <w:rFonts w:ascii="Arial Narrow" w:hAnsi="Arial Narrow" w:hint="default"/>
        <w:b w:val="0"/>
        <w:bCs/>
      </w:rPr>
    </w:lvl>
    <w:lvl w:ilvl="1" w:tplc="FFFFFFFF">
      <w:start w:val="1"/>
      <w:numFmt w:val="lowerLetter"/>
      <w:lvlText w:val="%2."/>
      <w:lvlJc w:val="left"/>
      <w:pPr>
        <w:ind w:left="1440" w:hanging="360"/>
      </w:pPr>
      <w:rPr>
        <w:rFonts w:ascii="Arial Narrow" w:hAnsi="Arial Narro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75" w15:restartNumberingAfterBreak="0">
    <w:nsid w:val="5D06086A"/>
    <w:multiLevelType w:val="hybridMultilevel"/>
    <w:tmpl w:val="4E7C6026"/>
    <w:lvl w:ilvl="0" w:tplc="FFFFFFFF">
      <w:start w:val="1"/>
      <w:numFmt w:val="decimal"/>
      <w:lvlText w:val="%1."/>
      <w:lvlJc w:val="left"/>
      <w:pPr>
        <w:ind w:left="360" w:hanging="360"/>
      </w:pPr>
      <w:rPr>
        <w:rFonts w:hint="default"/>
        <w:b w:val="0"/>
        <w:bCs w:val="0"/>
        <w:sz w:val="22"/>
        <w:szCs w:val="22"/>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6" w15:restartNumberingAfterBreak="0">
    <w:nsid w:val="5F1A22D5"/>
    <w:multiLevelType w:val="hybridMultilevel"/>
    <w:tmpl w:val="1C8A5C5E"/>
    <w:lvl w:ilvl="0" w:tplc="FCACF202">
      <w:start w:val="1"/>
      <w:numFmt w:val="decimal"/>
      <w:lvlText w:val="%1."/>
      <w:lvlJc w:val="left"/>
      <w:pPr>
        <w:ind w:left="72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5F422D17"/>
    <w:multiLevelType w:val="hybridMultilevel"/>
    <w:tmpl w:val="346C71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8" w15:restartNumberingAfterBreak="0">
    <w:nsid w:val="61AB16CA"/>
    <w:multiLevelType w:val="hybridMultilevel"/>
    <w:tmpl w:val="2DFC8A24"/>
    <w:lvl w:ilvl="0" w:tplc="07F21CE4">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6251094C"/>
    <w:multiLevelType w:val="hybridMultilevel"/>
    <w:tmpl w:val="4EDA61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 w15:restartNumberingAfterBreak="0">
    <w:nsid w:val="670C1133"/>
    <w:multiLevelType w:val="hybridMultilevel"/>
    <w:tmpl w:val="0F92ACD8"/>
    <w:lvl w:ilvl="0" w:tplc="CBA86B8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1" w15:restartNumberingAfterBreak="0">
    <w:nsid w:val="680A0B35"/>
    <w:multiLevelType w:val="hybridMultilevel"/>
    <w:tmpl w:val="CA6298A8"/>
    <w:lvl w:ilvl="0" w:tplc="CE7ACCCE">
      <w:start w:val="1"/>
      <w:numFmt w:val="decimal"/>
      <w:lvlText w:val="%1."/>
      <w:lvlJc w:val="left"/>
      <w:pPr>
        <w:ind w:left="1800" w:hanging="360"/>
      </w:pPr>
      <w:rPr>
        <w:b w:val="0"/>
        <w:bCs/>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2" w15:restartNumberingAfterBreak="0">
    <w:nsid w:val="68E568DC"/>
    <w:multiLevelType w:val="hybridMultilevel"/>
    <w:tmpl w:val="C996F454"/>
    <w:lvl w:ilvl="0" w:tplc="EE5245E0">
      <w:start w:val="1"/>
      <w:numFmt w:val="decimal"/>
      <w:lvlText w:val="%1."/>
      <w:lvlJc w:val="left"/>
      <w:pPr>
        <w:ind w:left="360" w:hanging="360"/>
      </w:pPr>
      <w:rPr>
        <w:rFonts w:ascii="Arial Narrow" w:hAnsi="Arial Narrow" w:cs="Times New Roman" w:hint="default"/>
      </w:rPr>
    </w:lvl>
    <w:lvl w:ilvl="1" w:tplc="04090019">
      <w:start w:val="1"/>
      <w:numFmt w:val="lowerLetter"/>
      <w:lvlText w:val="%2."/>
      <w:lvlJc w:val="left"/>
      <w:pPr>
        <w:ind w:left="90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 w15:restartNumberingAfterBreak="0">
    <w:nsid w:val="69A24660"/>
    <w:multiLevelType w:val="hybridMultilevel"/>
    <w:tmpl w:val="617EB8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A725754"/>
    <w:multiLevelType w:val="hybridMultilevel"/>
    <w:tmpl w:val="584CBC3E"/>
    <w:lvl w:ilvl="0" w:tplc="29CE105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15:restartNumberingAfterBreak="0">
    <w:nsid w:val="6AFE6332"/>
    <w:multiLevelType w:val="hybridMultilevel"/>
    <w:tmpl w:val="DD6AE46A"/>
    <w:lvl w:ilvl="0" w:tplc="3560286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BA8592B"/>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 w15:restartNumberingAfterBreak="0">
    <w:nsid w:val="6BDA6A93"/>
    <w:multiLevelType w:val="hybridMultilevel"/>
    <w:tmpl w:val="B852C2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8" w15:restartNumberingAfterBreak="0">
    <w:nsid w:val="6C0F5B4E"/>
    <w:multiLevelType w:val="hybridMultilevel"/>
    <w:tmpl w:val="416E8808"/>
    <w:lvl w:ilvl="0" w:tplc="1BEED126">
      <w:start w:val="1"/>
      <w:numFmt w:val="decimal"/>
      <w:lvlText w:val="%1."/>
      <w:lvlJc w:val="left"/>
      <w:pPr>
        <w:ind w:left="360" w:hanging="360"/>
      </w:pPr>
      <w:rPr>
        <w:rFonts w:cs="Aria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9" w15:restartNumberingAfterBreak="0">
    <w:nsid w:val="6C182F2B"/>
    <w:multiLevelType w:val="hybridMultilevel"/>
    <w:tmpl w:val="844E0CE8"/>
    <w:lvl w:ilvl="0" w:tplc="19E0EDF4">
      <w:start w:val="1"/>
      <w:numFmt w:val="upperLetter"/>
      <w:lvlText w:val="%1."/>
      <w:lvlJc w:val="left"/>
      <w:pPr>
        <w:ind w:left="360" w:hanging="36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6C693A07"/>
    <w:multiLevelType w:val="hybridMultilevel"/>
    <w:tmpl w:val="EFE27484"/>
    <w:lvl w:ilvl="0" w:tplc="3962AF9C">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6D385E61"/>
    <w:multiLevelType w:val="hybridMultilevel"/>
    <w:tmpl w:val="47B8B352"/>
    <w:lvl w:ilvl="0" w:tplc="559E1392">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2" w15:restartNumberingAfterBreak="0">
    <w:nsid w:val="6EDD65CC"/>
    <w:multiLevelType w:val="hybridMultilevel"/>
    <w:tmpl w:val="B7886D74"/>
    <w:lvl w:ilvl="0" w:tplc="982E8B40">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00A02FF"/>
    <w:multiLevelType w:val="hybridMultilevel"/>
    <w:tmpl w:val="8084EA60"/>
    <w:lvl w:ilvl="0" w:tplc="F3C2F47E">
      <w:start w:val="1"/>
      <w:numFmt w:val="decimal"/>
      <w:lvlText w:val="%1."/>
      <w:lvlJc w:val="left"/>
      <w:pPr>
        <w:ind w:left="360" w:hanging="360"/>
      </w:pPr>
      <w:rPr>
        <w:rFonts w:ascii="Arial Narrow" w:hAnsi="Arial Narrow" w:hint="default"/>
        <w:b w:val="0"/>
        <w:bCs/>
      </w:rPr>
    </w:lvl>
    <w:lvl w:ilvl="1" w:tplc="E00CBD58">
      <w:start w:val="1"/>
      <w:numFmt w:val="lowerLetter"/>
      <w:lvlText w:val="%2."/>
      <w:lvlJc w:val="left"/>
      <w:pPr>
        <w:ind w:left="1080" w:hanging="360"/>
      </w:pPr>
      <w:rPr>
        <w:rFonts w:ascii="Arial Narrow" w:hAnsi="Arial Narro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4" w15:restartNumberingAfterBreak="0">
    <w:nsid w:val="71406527"/>
    <w:multiLevelType w:val="hybridMultilevel"/>
    <w:tmpl w:val="08A4EE40"/>
    <w:lvl w:ilvl="0" w:tplc="A720EE0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5" w15:restartNumberingAfterBreak="0">
    <w:nsid w:val="72340B6D"/>
    <w:multiLevelType w:val="hybridMultilevel"/>
    <w:tmpl w:val="9F46D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72D47B4B"/>
    <w:multiLevelType w:val="hybridMultilevel"/>
    <w:tmpl w:val="92F8D5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15:restartNumberingAfterBreak="0">
    <w:nsid w:val="739912D6"/>
    <w:multiLevelType w:val="hybridMultilevel"/>
    <w:tmpl w:val="1D9E7B4A"/>
    <w:lvl w:ilvl="0" w:tplc="63DEBBEA">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9" w15:restartNumberingAfterBreak="0">
    <w:nsid w:val="77C0440C"/>
    <w:multiLevelType w:val="hybridMultilevel"/>
    <w:tmpl w:val="8DC07F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0" w15:restartNumberingAfterBreak="0">
    <w:nsid w:val="78B32F19"/>
    <w:multiLevelType w:val="hybridMultilevel"/>
    <w:tmpl w:val="13B8EC0C"/>
    <w:lvl w:ilvl="0" w:tplc="0409000F">
      <w:start w:val="1"/>
      <w:numFmt w:val="decimal"/>
      <w:lvlText w:val="%1."/>
      <w:lvlJc w:val="left"/>
      <w:pPr>
        <w:ind w:left="360" w:hanging="36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7A41666D"/>
    <w:multiLevelType w:val="hybridMultilevel"/>
    <w:tmpl w:val="66928E72"/>
    <w:lvl w:ilvl="0" w:tplc="0409000F">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2" w15:restartNumberingAfterBreak="0">
    <w:nsid w:val="7C4D5A88"/>
    <w:multiLevelType w:val="hybridMultilevel"/>
    <w:tmpl w:val="9C1C589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D1B3A8A"/>
    <w:multiLevelType w:val="hybridMultilevel"/>
    <w:tmpl w:val="2A820840"/>
    <w:lvl w:ilvl="0" w:tplc="EA50B808">
      <w:start w:val="1"/>
      <w:numFmt w:val="decimal"/>
      <w:lvlText w:val="%1."/>
      <w:lvlJc w:val="left"/>
      <w:pPr>
        <w:ind w:left="360" w:hanging="360"/>
      </w:pPr>
      <w:rPr>
        <w:rFonts w:ascii="Arial Narrow" w:hAnsi="Arial Narrow"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053700646">
    <w:abstractNumId w:val="53"/>
  </w:num>
  <w:num w:numId="2" w16cid:durableId="1695502233">
    <w:abstractNumId w:val="33"/>
  </w:num>
  <w:num w:numId="3" w16cid:durableId="1637638736">
    <w:abstractNumId w:val="20"/>
  </w:num>
  <w:num w:numId="4" w16cid:durableId="751858196">
    <w:abstractNumId w:val="97"/>
  </w:num>
  <w:num w:numId="5" w16cid:durableId="111680680">
    <w:abstractNumId w:val="13"/>
  </w:num>
  <w:num w:numId="6" w16cid:durableId="685718895">
    <w:abstractNumId w:val="1"/>
  </w:num>
  <w:num w:numId="7" w16cid:durableId="1014767400">
    <w:abstractNumId w:val="64"/>
  </w:num>
  <w:num w:numId="8" w16cid:durableId="473913696">
    <w:abstractNumId w:val="61"/>
  </w:num>
  <w:num w:numId="9" w16cid:durableId="1779446327">
    <w:abstractNumId w:val="59"/>
  </w:num>
  <w:num w:numId="10" w16cid:durableId="1691640867">
    <w:abstractNumId w:val="82"/>
  </w:num>
  <w:num w:numId="11" w16cid:durableId="668799334">
    <w:abstractNumId w:val="23"/>
  </w:num>
  <w:num w:numId="12" w16cid:durableId="778064099">
    <w:abstractNumId w:val="68"/>
  </w:num>
  <w:num w:numId="13" w16cid:durableId="1982684322">
    <w:abstractNumId w:val="77"/>
  </w:num>
  <w:num w:numId="14" w16cid:durableId="1479803072">
    <w:abstractNumId w:val="55"/>
  </w:num>
  <w:num w:numId="15" w16cid:durableId="2035693301">
    <w:abstractNumId w:val="52"/>
  </w:num>
  <w:num w:numId="16" w16cid:durableId="109321401">
    <w:abstractNumId w:val="6"/>
  </w:num>
  <w:num w:numId="17" w16cid:durableId="1158305267">
    <w:abstractNumId w:val="35"/>
  </w:num>
  <w:num w:numId="18" w16cid:durableId="1935506949">
    <w:abstractNumId w:val="63"/>
  </w:num>
  <w:num w:numId="19" w16cid:durableId="1611861419">
    <w:abstractNumId w:val="87"/>
  </w:num>
  <w:num w:numId="20" w16cid:durableId="1125385890">
    <w:abstractNumId w:val="69"/>
  </w:num>
  <w:num w:numId="21" w16cid:durableId="406807336">
    <w:abstractNumId w:val="78"/>
  </w:num>
  <w:num w:numId="22" w16cid:durableId="1985428707">
    <w:abstractNumId w:val="41"/>
  </w:num>
  <w:num w:numId="23" w16cid:durableId="1958174687">
    <w:abstractNumId w:val="22"/>
  </w:num>
  <w:num w:numId="24" w16cid:durableId="1051614932">
    <w:abstractNumId w:val="88"/>
  </w:num>
  <w:num w:numId="25" w16cid:durableId="1050685125">
    <w:abstractNumId w:val="65"/>
  </w:num>
  <w:num w:numId="26" w16cid:durableId="1228301367">
    <w:abstractNumId w:val="86"/>
  </w:num>
  <w:num w:numId="27" w16cid:durableId="582229247">
    <w:abstractNumId w:val="37"/>
  </w:num>
  <w:num w:numId="28" w16cid:durableId="51924158">
    <w:abstractNumId w:val="48"/>
  </w:num>
  <w:num w:numId="29" w16cid:durableId="1785927945">
    <w:abstractNumId w:val="29"/>
  </w:num>
  <w:num w:numId="30" w16cid:durableId="1316714358">
    <w:abstractNumId w:val="73"/>
  </w:num>
  <w:num w:numId="31" w16cid:durableId="988704493">
    <w:abstractNumId w:val="58"/>
  </w:num>
  <w:num w:numId="32" w16cid:durableId="1081412470">
    <w:abstractNumId w:val="94"/>
  </w:num>
  <w:num w:numId="33" w16cid:durableId="1447431839">
    <w:abstractNumId w:val="7"/>
  </w:num>
  <w:num w:numId="34" w16cid:durableId="1672223617">
    <w:abstractNumId w:val="74"/>
  </w:num>
  <w:num w:numId="35" w16cid:durableId="1198735627">
    <w:abstractNumId w:val="42"/>
  </w:num>
  <w:num w:numId="36" w16cid:durableId="172914168">
    <w:abstractNumId w:val="62"/>
  </w:num>
  <w:num w:numId="37" w16cid:durableId="1597245019">
    <w:abstractNumId w:val="11"/>
  </w:num>
  <w:num w:numId="38" w16cid:durableId="1068918681">
    <w:abstractNumId w:val="79"/>
  </w:num>
  <w:num w:numId="39" w16cid:durableId="1882353171">
    <w:abstractNumId w:val="80"/>
  </w:num>
  <w:num w:numId="40" w16cid:durableId="1734505849">
    <w:abstractNumId w:val="93"/>
  </w:num>
  <w:num w:numId="41" w16cid:durableId="82605156">
    <w:abstractNumId w:val="44"/>
  </w:num>
  <w:num w:numId="42" w16cid:durableId="1839727872">
    <w:abstractNumId w:val="84"/>
  </w:num>
  <w:num w:numId="43" w16cid:durableId="886796804">
    <w:abstractNumId w:val="21"/>
  </w:num>
  <w:num w:numId="44" w16cid:durableId="96890367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66611757">
    <w:abstractNumId w:val="18"/>
  </w:num>
  <w:num w:numId="46" w16cid:durableId="1190945430">
    <w:abstractNumId w:val="103"/>
  </w:num>
  <w:num w:numId="47" w16cid:durableId="1765951443">
    <w:abstractNumId w:val="31"/>
  </w:num>
  <w:num w:numId="48" w16cid:durableId="1457215145">
    <w:abstractNumId w:val="14"/>
  </w:num>
  <w:num w:numId="49" w16cid:durableId="657802201">
    <w:abstractNumId w:val="12"/>
  </w:num>
  <w:num w:numId="50" w16cid:durableId="1606771894">
    <w:abstractNumId w:val="30"/>
  </w:num>
  <w:num w:numId="51" w16cid:durableId="2053966368">
    <w:abstractNumId w:val="27"/>
  </w:num>
  <w:num w:numId="52" w16cid:durableId="2076657342">
    <w:abstractNumId w:val="49"/>
  </w:num>
  <w:num w:numId="53" w16cid:durableId="696472383">
    <w:abstractNumId w:val="10"/>
  </w:num>
  <w:num w:numId="54" w16cid:durableId="2034917923">
    <w:abstractNumId w:val="56"/>
  </w:num>
  <w:num w:numId="55" w16cid:durableId="79061652">
    <w:abstractNumId w:val="2"/>
  </w:num>
  <w:num w:numId="56" w16cid:durableId="428043459">
    <w:abstractNumId w:val="50"/>
  </w:num>
  <w:num w:numId="57" w16cid:durableId="385759075">
    <w:abstractNumId w:val="28"/>
  </w:num>
  <w:num w:numId="58" w16cid:durableId="1280912482">
    <w:abstractNumId w:val="67"/>
  </w:num>
  <w:num w:numId="59" w16cid:durableId="1390104456">
    <w:abstractNumId w:val="96"/>
  </w:num>
  <w:num w:numId="60" w16cid:durableId="1940139725">
    <w:abstractNumId w:val="16"/>
  </w:num>
  <w:num w:numId="61" w16cid:durableId="1111819829">
    <w:abstractNumId w:val="95"/>
  </w:num>
  <w:num w:numId="62" w16cid:durableId="133066287">
    <w:abstractNumId w:val="90"/>
  </w:num>
  <w:num w:numId="63" w16cid:durableId="1944412701">
    <w:abstractNumId w:val="85"/>
  </w:num>
  <w:num w:numId="64" w16cid:durableId="1970277240">
    <w:abstractNumId w:val="26"/>
  </w:num>
  <w:num w:numId="65" w16cid:durableId="399180122">
    <w:abstractNumId w:val="43"/>
  </w:num>
  <w:num w:numId="66" w16cid:durableId="1053433155">
    <w:abstractNumId w:val="4"/>
  </w:num>
  <w:num w:numId="67" w16cid:durableId="2079602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84889021">
    <w:abstractNumId w:val="47"/>
  </w:num>
  <w:num w:numId="69" w16cid:durableId="1040713460">
    <w:abstractNumId w:val="70"/>
  </w:num>
  <w:num w:numId="70" w16cid:durableId="1960838751">
    <w:abstractNumId w:val="0"/>
  </w:num>
  <w:num w:numId="71" w16cid:durableId="1520050491">
    <w:abstractNumId w:val="39"/>
  </w:num>
  <w:num w:numId="72" w16cid:durableId="1132863470">
    <w:abstractNumId w:val="54"/>
  </w:num>
  <w:num w:numId="73" w16cid:durableId="2002001446">
    <w:abstractNumId w:val="71"/>
  </w:num>
  <w:num w:numId="74" w16cid:durableId="165678856">
    <w:abstractNumId w:val="9"/>
  </w:num>
  <w:num w:numId="75" w16cid:durableId="1771966712">
    <w:abstractNumId w:val="8"/>
  </w:num>
  <w:num w:numId="76" w16cid:durableId="711884786">
    <w:abstractNumId w:val="19"/>
  </w:num>
  <w:num w:numId="77" w16cid:durableId="1739549959">
    <w:abstractNumId w:val="15"/>
  </w:num>
  <w:num w:numId="78" w16cid:durableId="1078400049">
    <w:abstractNumId w:val="51"/>
  </w:num>
  <w:num w:numId="79" w16cid:durableId="1325276727">
    <w:abstractNumId w:val="81"/>
  </w:num>
  <w:num w:numId="80" w16cid:durableId="420837645">
    <w:abstractNumId w:val="38"/>
  </w:num>
  <w:num w:numId="81" w16cid:durableId="1182744294">
    <w:abstractNumId w:val="83"/>
  </w:num>
  <w:num w:numId="82" w16cid:durableId="1649086552">
    <w:abstractNumId w:val="25"/>
  </w:num>
  <w:num w:numId="83" w16cid:durableId="1030910307">
    <w:abstractNumId w:val="45"/>
  </w:num>
  <w:num w:numId="84" w16cid:durableId="127475341">
    <w:abstractNumId w:val="46"/>
  </w:num>
  <w:num w:numId="85" w16cid:durableId="1831092442">
    <w:abstractNumId w:val="40"/>
  </w:num>
  <w:num w:numId="86" w16cid:durableId="560139237">
    <w:abstractNumId w:val="102"/>
  </w:num>
  <w:num w:numId="87" w16cid:durableId="9336679">
    <w:abstractNumId w:val="76"/>
  </w:num>
  <w:num w:numId="88" w16cid:durableId="262733849">
    <w:abstractNumId w:val="92"/>
  </w:num>
  <w:num w:numId="89" w16cid:durableId="1862357138">
    <w:abstractNumId w:val="75"/>
  </w:num>
  <w:num w:numId="90" w16cid:durableId="1277562950">
    <w:abstractNumId w:val="36"/>
  </w:num>
  <w:num w:numId="91" w16cid:durableId="1121652833">
    <w:abstractNumId w:val="101"/>
  </w:num>
  <w:num w:numId="92" w16cid:durableId="851408907">
    <w:abstractNumId w:val="98"/>
  </w:num>
  <w:num w:numId="93" w16cid:durableId="660079544">
    <w:abstractNumId w:val="24"/>
  </w:num>
  <w:num w:numId="94" w16cid:durableId="1580947202">
    <w:abstractNumId w:val="91"/>
  </w:num>
  <w:num w:numId="95" w16cid:durableId="25715271">
    <w:abstractNumId w:val="66"/>
  </w:num>
  <w:num w:numId="96" w16cid:durableId="1879272262">
    <w:abstractNumId w:val="17"/>
  </w:num>
  <w:num w:numId="97" w16cid:durableId="822504240">
    <w:abstractNumId w:val="89"/>
  </w:num>
  <w:num w:numId="98" w16cid:durableId="879126647">
    <w:abstractNumId w:val="100"/>
  </w:num>
  <w:num w:numId="99" w16cid:durableId="363560207">
    <w:abstractNumId w:val="72"/>
  </w:num>
  <w:num w:numId="100" w16cid:durableId="1670793904">
    <w:abstractNumId w:val="99"/>
  </w:num>
  <w:num w:numId="101" w16cid:durableId="305205770">
    <w:abstractNumId w:val="60"/>
  </w:num>
  <w:num w:numId="102" w16cid:durableId="765074672">
    <w:abstractNumId w:val="5"/>
  </w:num>
  <w:num w:numId="103" w16cid:durableId="1722056232">
    <w:abstractNumId w:val="34"/>
  </w:num>
  <w:num w:numId="104" w16cid:durableId="387387850">
    <w:abstractNumId w:val="57"/>
  </w:num>
  <w:num w:numId="105" w16cid:durableId="810365912">
    <w:abstractNumId w:val="32"/>
  </w:num>
  <w:numIdMacAtCleanup w:val="8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Heidi Mencl">
    <w15:presenceInfo w15:providerId="AD" w15:userId="S::heidi@qcsinfo.org::0f396580-d64c-485b-8dba-e9fa222a36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s-419" w:vendorID="64" w:dllVersion="0" w:nlCheck="1" w:checkStyle="0"/>
  <w:activeWritingStyle w:appName="MSWord" w:lang="es-EC" w:vendorID="64" w:dllVersion="0" w:nlCheck="1" w:checkStyle="0"/>
  <w:proofState w:spelling="clean" w:grammar="clean"/>
  <w:trackRevisions/>
  <w:documentProtection w:edit="forms" w:enforcement="1" w:cryptProviderType="rsaAES" w:cryptAlgorithmClass="hash" w:cryptAlgorithmType="typeAny" w:cryptAlgorithmSid="14" w:cryptSpinCount="100000" w:hash="jUlC1Cu6kjJLxoY/Y5yJCya4iHGQY4hgDNB4ebx1LI2EBuOzBazxfqRQmdEAE1IW+VpGlC0tjLy/dQRn0Aji8Q==" w:salt="Fjdu/ZP5uUBvm7OkJtWuYQ=="/>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CA0"/>
    <w:rsid w:val="00000941"/>
    <w:rsid w:val="00002DE2"/>
    <w:rsid w:val="0000390A"/>
    <w:rsid w:val="00003997"/>
    <w:rsid w:val="00004057"/>
    <w:rsid w:val="00006991"/>
    <w:rsid w:val="00006BAD"/>
    <w:rsid w:val="00010945"/>
    <w:rsid w:val="0001097A"/>
    <w:rsid w:val="00011155"/>
    <w:rsid w:val="00011CB3"/>
    <w:rsid w:val="00013292"/>
    <w:rsid w:val="00014770"/>
    <w:rsid w:val="00016004"/>
    <w:rsid w:val="000163E8"/>
    <w:rsid w:val="00017C3C"/>
    <w:rsid w:val="000203EA"/>
    <w:rsid w:val="00021233"/>
    <w:rsid w:val="00025A83"/>
    <w:rsid w:val="0002633E"/>
    <w:rsid w:val="000264E7"/>
    <w:rsid w:val="000268C7"/>
    <w:rsid w:val="0003437D"/>
    <w:rsid w:val="00035430"/>
    <w:rsid w:val="000354A4"/>
    <w:rsid w:val="00036C53"/>
    <w:rsid w:val="00036CCF"/>
    <w:rsid w:val="000373E5"/>
    <w:rsid w:val="000377FA"/>
    <w:rsid w:val="00037B58"/>
    <w:rsid w:val="000408EA"/>
    <w:rsid w:val="00040AC0"/>
    <w:rsid w:val="0004126B"/>
    <w:rsid w:val="000425F3"/>
    <w:rsid w:val="000427D2"/>
    <w:rsid w:val="0004367B"/>
    <w:rsid w:val="00043F75"/>
    <w:rsid w:val="00044379"/>
    <w:rsid w:val="000462AE"/>
    <w:rsid w:val="000501D4"/>
    <w:rsid w:val="00050525"/>
    <w:rsid w:val="00051076"/>
    <w:rsid w:val="00051AF6"/>
    <w:rsid w:val="00051DA9"/>
    <w:rsid w:val="00054A26"/>
    <w:rsid w:val="0005535E"/>
    <w:rsid w:val="0005553F"/>
    <w:rsid w:val="00056AF8"/>
    <w:rsid w:val="00056B07"/>
    <w:rsid w:val="0005742E"/>
    <w:rsid w:val="000605D4"/>
    <w:rsid w:val="00060FEF"/>
    <w:rsid w:val="00063708"/>
    <w:rsid w:val="00064750"/>
    <w:rsid w:val="00064FB2"/>
    <w:rsid w:val="00065910"/>
    <w:rsid w:val="00066D04"/>
    <w:rsid w:val="00067E0F"/>
    <w:rsid w:val="00070115"/>
    <w:rsid w:val="00074411"/>
    <w:rsid w:val="00074818"/>
    <w:rsid w:val="00076986"/>
    <w:rsid w:val="00076BBF"/>
    <w:rsid w:val="00081112"/>
    <w:rsid w:val="00081BF4"/>
    <w:rsid w:val="00081D53"/>
    <w:rsid w:val="000833A4"/>
    <w:rsid w:val="0008450F"/>
    <w:rsid w:val="00084AA8"/>
    <w:rsid w:val="000856D6"/>
    <w:rsid w:val="0008594A"/>
    <w:rsid w:val="00085BAA"/>
    <w:rsid w:val="0008629D"/>
    <w:rsid w:val="00086561"/>
    <w:rsid w:val="00091307"/>
    <w:rsid w:val="00091DA1"/>
    <w:rsid w:val="000928F6"/>
    <w:rsid w:val="00093112"/>
    <w:rsid w:val="00093262"/>
    <w:rsid w:val="00096A3B"/>
    <w:rsid w:val="000979A1"/>
    <w:rsid w:val="000A0784"/>
    <w:rsid w:val="000A14C9"/>
    <w:rsid w:val="000A21DE"/>
    <w:rsid w:val="000A2D78"/>
    <w:rsid w:val="000A4166"/>
    <w:rsid w:val="000A4281"/>
    <w:rsid w:val="000A62B5"/>
    <w:rsid w:val="000A6A12"/>
    <w:rsid w:val="000A6BE4"/>
    <w:rsid w:val="000A6C45"/>
    <w:rsid w:val="000B0A5F"/>
    <w:rsid w:val="000B0A70"/>
    <w:rsid w:val="000B15EA"/>
    <w:rsid w:val="000B2442"/>
    <w:rsid w:val="000B317D"/>
    <w:rsid w:val="000B66E0"/>
    <w:rsid w:val="000B72A3"/>
    <w:rsid w:val="000B7765"/>
    <w:rsid w:val="000B7EBA"/>
    <w:rsid w:val="000C0874"/>
    <w:rsid w:val="000C1567"/>
    <w:rsid w:val="000C1BBF"/>
    <w:rsid w:val="000C57EE"/>
    <w:rsid w:val="000C5FF2"/>
    <w:rsid w:val="000C72EB"/>
    <w:rsid w:val="000D0328"/>
    <w:rsid w:val="000D0A7F"/>
    <w:rsid w:val="000D4A02"/>
    <w:rsid w:val="000D5595"/>
    <w:rsid w:val="000D643A"/>
    <w:rsid w:val="000D6C23"/>
    <w:rsid w:val="000E04E8"/>
    <w:rsid w:val="000E0861"/>
    <w:rsid w:val="000E1957"/>
    <w:rsid w:val="000E1E3D"/>
    <w:rsid w:val="000E3736"/>
    <w:rsid w:val="000E4336"/>
    <w:rsid w:val="000E4E75"/>
    <w:rsid w:val="000E55C2"/>
    <w:rsid w:val="000E5E4F"/>
    <w:rsid w:val="000E5FD9"/>
    <w:rsid w:val="000E7504"/>
    <w:rsid w:val="000E7D02"/>
    <w:rsid w:val="000F0AC0"/>
    <w:rsid w:val="000F0BDD"/>
    <w:rsid w:val="000F123D"/>
    <w:rsid w:val="000F1560"/>
    <w:rsid w:val="000F1A5C"/>
    <w:rsid w:val="000F202A"/>
    <w:rsid w:val="000F23C6"/>
    <w:rsid w:val="000F2DEC"/>
    <w:rsid w:val="000F3B2F"/>
    <w:rsid w:val="000F408F"/>
    <w:rsid w:val="000F4111"/>
    <w:rsid w:val="000F4EF8"/>
    <w:rsid w:val="000F5553"/>
    <w:rsid w:val="000F6803"/>
    <w:rsid w:val="000F6B88"/>
    <w:rsid w:val="000F6D3E"/>
    <w:rsid w:val="000F705F"/>
    <w:rsid w:val="00102E2B"/>
    <w:rsid w:val="00104924"/>
    <w:rsid w:val="0010508F"/>
    <w:rsid w:val="0010578E"/>
    <w:rsid w:val="001058EE"/>
    <w:rsid w:val="00106BDC"/>
    <w:rsid w:val="00107BFB"/>
    <w:rsid w:val="00110892"/>
    <w:rsid w:val="001119A6"/>
    <w:rsid w:val="00114899"/>
    <w:rsid w:val="001156EB"/>
    <w:rsid w:val="00115FEF"/>
    <w:rsid w:val="00116E16"/>
    <w:rsid w:val="00120000"/>
    <w:rsid w:val="00120A72"/>
    <w:rsid w:val="00120DF4"/>
    <w:rsid w:val="00122204"/>
    <w:rsid w:val="00122E7C"/>
    <w:rsid w:val="0012372B"/>
    <w:rsid w:val="00123918"/>
    <w:rsid w:val="00123EFB"/>
    <w:rsid w:val="001256DE"/>
    <w:rsid w:val="00125C72"/>
    <w:rsid w:val="00125ED7"/>
    <w:rsid w:val="00126031"/>
    <w:rsid w:val="00126666"/>
    <w:rsid w:val="00126E68"/>
    <w:rsid w:val="00127055"/>
    <w:rsid w:val="00127F44"/>
    <w:rsid w:val="00127FBF"/>
    <w:rsid w:val="00130121"/>
    <w:rsid w:val="001304ED"/>
    <w:rsid w:val="001305A8"/>
    <w:rsid w:val="00132262"/>
    <w:rsid w:val="00132360"/>
    <w:rsid w:val="00133380"/>
    <w:rsid w:val="00133D1D"/>
    <w:rsid w:val="00135411"/>
    <w:rsid w:val="00135812"/>
    <w:rsid w:val="00135E47"/>
    <w:rsid w:val="00136508"/>
    <w:rsid w:val="001401D1"/>
    <w:rsid w:val="001403BA"/>
    <w:rsid w:val="001406DA"/>
    <w:rsid w:val="00140744"/>
    <w:rsid w:val="001408C7"/>
    <w:rsid w:val="00140CDF"/>
    <w:rsid w:val="0014157B"/>
    <w:rsid w:val="00141EAF"/>
    <w:rsid w:val="0014369D"/>
    <w:rsid w:val="00143DC7"/>
    <w:rsid w:val="00144DE5"/>
    <w:rsid w:val="00145872"/>
    <w:rsid w:val="00151645"/>
    <w:rsid w:val="00152548"/>
    <w:rsid w:val="00153573"/>
    <w:rsid w:val="00153AB1"/>
    <w:rsid w:val="00153F5A"/>
    <w:rsid w:val="001552A1"/>
    <w:rsid w:val="001556D6"/>
    <w:rsid w:val="00156021"/>
    <w:rsid w:val="00156DEF"/>
    <w:rsid w:val="001576C2"/>
    <w:rsid w:val="00161062"/>
    <w:rsid w:val="00161833"/>
    <w:rsid w:val="00161C70"/>
    <w:rsid w:val="00163EA6"/>
    <w:rsid w:val="00164019"/>
    <w:rsid w:val="001652F9"/>
    <w:rsid w:val="00166BDD"/>
    <w:rsid w:val="00166EBA"/>
    <w:rsid w:val="00166F91"/>
    <w:rsid w:val="001670EA"/>
    <w:rsid w:val="00167CA6"/>
    <w:rsid w:val="0017056A"/>
    <w:rsid w:val="001716E6"/>
    <w:rsid w:val="001721E8"/>
    <w:rsid w:val="00172E0F"/>
    <w:rsid w:val="00174184"/>
    <w:rsid w:val="00174D5C"/>
    <w:rsid w:val="00175423"/>
    <w:rsid w:val="00175F5D"/>
    <w:rsid w:val="001774AA"/>
    <w:rsid w:val="001777ED"/>
    <w:rsid w:val="001809B1"/>
    <w:rsid w:val="001809D5"/>
    <w:rsid w:val="00181DFE"/>
    <w:rsid w:val="001829A2"/>
    <w:rsid w:val="001839E8"/>
    <w:rsid w:val="00183F73"/>
    <w:rsid w:val="001842A6"/>
    <w:rsid w:val="0018470E"/>
    <w:rsid w:val="001848FA"/>
    <w:rsid w:val="0018497E"/>
    <w:rsid w:val="00184C73"/>
    <w:rsid w:val="00185ED2"/>
    <w:rsid w:val="00186B53"/>
    <w:rsid w:val="001876D1"/>
    <w:rsid w:val="00187B8D"/>
    <w:rsid w:val="00187C2A"/>
    <w:rsid w:val="00191B50"/>
    <w:rsid w:val="00192202"/>
    <w:rsid w:val="001923A7"/>
    <w:rsid w:val="001923E1"/>
    <w:rsid w:val="00194BEC"/>
    <w:rsid w:val="0019534C"/>
    <w:rsid w:val="00196B9D"/>
    <w:rsid w:val="001973CC"/>
    <w:rsid w:val="001A27AB"/>
    <w:rsid w:val="001B0643"/>
    <w:rsid w:val="001B0ACF"/>
    <w:rsid w:val="001B12A1"/>
    <w:rsid w:val="001B21E7"/>
    <w:rsid w:val="001B33B5"/>
    <w:rsid w:val="001B5AB4"/>
    <w:rsid w:val="001B75A4"/>
    <w:rsid w:val="001C0301"/>
    <w:rsid w:val="001C1E10"/>
    <w:rsid w:val="001C2CCF"/>
    <w:rsid w:val="001C33A8"/>
    <w:rsid w:val="001C43B6"/>
    <w:rsid w:val="001C7BA7"/>
    <w:rsid w:val="001D243D"/>
    <w:rsid w:val="001D38A3"/>
    <w:rsid w:val="001D57FD"/>
    <w:rsid w:val="001D5D08"/>
    <w:rsid w:val="001D69B5"/>
    <w:rsid w:val="001D6B1A"/>
    <w:rsid w:val="001D7636"/>
    <w:rsid w:val="001D773A"/>
    <w:rsid w:val="001E186C"/>
    <w:rsid w:val="001E2CCC"/>
    <w:rsid w:val="001E3445"/>
    <w:rsid w:val="001E40B0"/>
    <w:rsid w:val="001E44BC"/>
    <w:rsid w:val="001F04B5"/>
    <w:rsid w:val="001F21B5"/>
    <w:rsid w:val="001F5A4B"/>
    <w:rsid w:val="001F5B99"/>
    <w:rsid w:val="001F60E4"/>
    <w:rsid w:val="001F7C39"/>
    <w:rsid w:val="002002E4"/>
    <w:rsid w:val="00200ADA"/>
    <w:rsid w:val="0020351F"/>
    <w:rsid w:val="00205C59"/>
    <w:rsid w:val="00207E29"/>
    <w:rsid w:val="002121A3"/>
    <w:rsid w:val="0021371A"/>
    <w:rsid w:val="00213874"/>
    <w:rsid w:val="002139CF"/>
    <w:rsid w:val="00213F6D"/>
    <w:rsid w:val="00215854"/>
    <w:rsid w:val="00215D6D"/>
    <w:rsid w:val="0021684C"/>
    <w:rsid w:val="002171E1"/>
    <w:rsid w:val="00220092"/>
    <w:rsid w:val="002203BA"/>
    <w:rsid w:val="002207F1"/>
    <w:rsid w:val="002215D8"/>
    <w:rsid w:val="0022186E"/>
    <w:rsid w:val="00223274"/>
    <w:rsid w:val="0022443A"/>
    <w:rsid w:val="002246CB"/>
    <w:rsid w:val="00227439"/>
    <w:rsid w:val="002311B2"/>
    <w:rsid w:val="002316CF"/>
    <w:rsid w:val="00232EFD"/>
    <w:rsid w:val="002333F4"/>
    <w:rsid w:val="00235441"/>
    <w:rsid w:val="002358CE"/>
    <w:rsid w:val="00235C1A"/>
    <w:rsid w:val="00235DFE"/>
    <w:rsid w:val="00235F62"/>
    <w:rsid w:val="002367B0"/>
    <w:rsid w:val="002372F9"/>
    <w:rsid w:val="00237839"/>
    <w:rsid w:val="00243537"/>
    <w:rsid w:val="00243F33"/>
    <w:rsid w:val="0024490B"/>
    <w:rsid w:val="00250C8D"/>
    <w:rsid w:val="002575F0"/>
    <w:rsid w:val="0026027D"/>
    <w:rsid w:val="00263F33"/>
    <w:rsid w:val="00265430"/>
    <w:rsid w:val="00271866"/>
    <w:rsid w:val="002733BF"/>
    <w:rsid w:val="00273624"/>
    <w:rsid w:val="00274C5E"/>
    <w:rsid w:val="00275BD9"/>
    <w:rsid w:val="00275FE4"/>
    <w:rsid w:val="00280315"/>
    <w:rsid w:val="00280356"/>
    <w:rsid w:val="002807AE"/>
    <w:rsid w:val="00280991"/>
    <w:rsid w:val="00284CC8"/>
    <w:rsid w:val="00285523"/>
    <w:rsid w:val="002859FE"/>
    <w:rsid w:val="00285D3F"/>
    <w:rsid w:val="00287CDD"/>
    <w:rsid w:val="0029116E"/>
    <w:rsid w:val="00291C52"/>
    <w:rsid w:val="00291FB3"/>
    <w:rsid w:val="00292B7F"/>
    <w:rsid w:val="00294928"/>
    <w:rsid w:val="00294F00"/>
    <w:rsid w:val="00296561"/>
    <w:rsid w:val="00297768"/>
    <w:rsid w:val="002A07CE"/>
    <w:rsid w:val="002A1393"/>
    <w:rsid w:val="002A1936"/>
    <w:rsid w:val="002A1D98"/>
    <w:rsid w:val="002A2015"/>
    <w:rsid w:val="002A22E7"/>
    <w:rsid w:val="002A3CCD"/>
    <w:rsid w:val="002A3FB6"/>
    <w:rsid w:val="002A42A5"/>
    <w:rsid w:val="002A4382"/>
    <w:rsid w:val="002A466B"/>
    <w:rsid w:val="002A6EA8"/>
    <w:rsid w:val="002A73C6"/>
    <w:rsid w:val="002B08C8"/>
    <w:rsid w:val="002B4DE5"/>
    <w:rsid w:val="002B560E"/>
    <w:rsid w:val="002B7613"/>
    <w:rsid w:val="002C0BE6"/>
    <w:rsid w:val="002C1696"/>
    <w:rsid w:val="002C1ADE"/>
    <w:rsid w:val="002C2575"/>
    <w:rsid w:val="002C3088"/>
    <w:rsid w:val="002C47FB"/>
    <w:rsid w:val="002C4B3C"/>
    <w:rsid w:val="002C4CA6"/>
    <w:rsid w:val="002C4DE0"/>
    <w:rsid w:val="002C5CD4"/>
    <w:rsid w:val="002C6D91"/>
    <w:rsid w:val="002C766A"/>
    <w:rsid w:val="002D0387"/>
    <w:rsid w:val="002D0C1B"/>
    <w:rsid w:val="002D181A"/>
    <w:rsid w:val="002D21EA"/>
    <w:rsid w:val="002D22CB"/>
    <w:rsid w:val="002D35F3"/>
    <w:rsid w:val="002D4482"/>
    <w:rsid w:val="002D557D"/>
    <w:rsid w:val="002D5AF1"/>
    <w:rsid w:val="002D69FB"/>
    <w:rsid w:val="002D6AD6"/>
    <w:rsid w:val="002E0005"/>
    <w:rsid w:val="002E021C"/>
    <w:rsid w:val="002E0302"/>
    <w:rsid w:val="002E1473"/>
    <w:rsid w:val="002E14A5"/>
    <w:rsid w:val="002E24A0"/>
    <w:rsid w:val="002E2603"/>
    <w:rsid w:val="002E3423"/>
    <w:rsid w:val="002E3F09"/>
    <w:rsid w:val="002E400A"/>
    <w:rsid w:val="002E4E2F"/>
    <w:rsid w:val="002E4FE8"/>
    <w:rsid w:val="002E6061"/>
    <w:rsid w:val="002E64E5"/>
    <w:rsid w:val="002E6766"/>
    <w:rsid w:val="002E717C"/>
    <w:rsid w:val="002E74AE"/>
    <w:rsid w:val="002E7885"/>
    <w:rsid w:val="002F0612"/>
    <w:rsid w:val="002F23E0"/>
    <w:rsid w:val="002F3C26"/>
    <w:rsid w:val="002F3E52"/>
    <w:rsid w:val="002F40F0"/>
    <w:rsid w:val="002F432F"/>
    <w:rsid w:val="002F5076"/>
    <w:rsid w:val="002F6B54"/>
    <w:rsid w:val="002F6FB8"/>
    <w:rsid w:val="00300B44"/>
    <w:rsid w:val="0030273F"/>
    <w:rsid w:val="0030391B"/>
    <w:rsid w:val="00304E7F"/>
    <w:rsid w:val="003050D3"/>
    <w:rsid w:val="003052BA"/>
    <w:rsid w:val="0030685D"/>
    <w:rsid w:val="00306ECB"/>
    <w:rsid w:val="00311914"/>
    <w:rsid w:val="00312540"/>
    <w:rsid w:val="00313565"/>
    <w:rsid w:val="003157EF"/>
    <w:rsid w:val="00322287"/>
    <w:rsid w:val="003228F7"/>
    <w:rsid w:val="00326FA2"/>
    <w:rsid w:val="00330C5F"/>
    <w:rsid w:val="003332A6"/>
    <w:rsid w:val="003347DB"/>
    <w:rsid w:val="00334818"/>
    <w:rsid w:val="00334C4D"/>
    <w:rsid w:val="003355A1"/>
    <w:rsid w:val="00340F2A"/>
    <w:rsid w:val="00343FAA"/>
    <w:rsid w:val="0034409B"/>
    <w:rsid w:val="00345772"/>
    <w:rsid w:val="00345822"/>
    <w:rsid w:val="00346DE8"/>
    <w:rsid w:val="00350A38"/>
    <w:rsid w:val="00350CD5"/>
    <w:rsid w:val="00351387"/>
    <w:rsid w:val="0035143A"/>
    <w:rsid w:val="00353B0A"/>
    <w:rsid w:val="003540A5"/>
    <w:rsid w:val="00354226"/>
    <w:rsid w:val="00354B42"/>
    <w:rsid w:val="00355348"/>
    <w:rsid w:val="003553C1"/>
    <w:rsid w:val="0035729D"/>
    <w:rsid w:val="00360676"/>
    <w:rsid w:val="00361435"/>
    <w:rsid w:val="00362CA1"/>
    <w:rsid w:val="0036351F"/>
    <w:rsid w:val="00364447"/>
    <w:rsid w:val="0036478B"/>
    <w:rsid w:val="0036521C"/>
    <w:rsid w:val="00365C2D"/>
    <w:rsid w:val="00365DCB"/>
    <w:rsid w:val="00366841"/>
    <w:rsid w:val="00367E11"/>
    <w:rsid w:val="003708C6"/>
    <w:rsid w:val="00370CA4"/>
    <w:rsid w:val="00370E34"/>
    <w:rsid w:val="00372008"/>
    <w:rsid w:val="003729AF"/>
    <w:rsid w:val="003735D3"/>
    <w:rsid w:val="00373DCA"/>
    <w:rsid w:val="00374371"/>
    <w:rsid w:val="00375600"/>
    <w:rsid w:val="0037578E"/>
    <w:rsid w:val="00376BB9"/>
    <w:rsid w:val="0037735D"/>
    <w:rsid w:val="00377BE8"/>
    <w:rsid w:val="00377CE6"/>
    <w:rsid w:val="00381767"/>
    <w:rsid w:val="00381AE3"/>
    <w:rsid w:val="00381D95"/>
    <w:rsid w:val="00381E95"/>
    <w:rsid w:val="00382DDD"/>
    <w:rsid w:val="00384AF4"/>
    <w:rsid w:val="003855F2"/>
    <w:rsid w:val="00385843"/>
    <w:rsid w:val="0038639E"/>
    <w:rsid w:val="00387529"/>
    <w:rsid w:val="003929E7"/>
    <w:rsid w:val="00392DC3"/>
    <w:rsid w:val="00393E53"/>
    <w:rsid w:val="00394924"/>
    <w:rsid w:val="003950BB"/>
    <w:rsid w:val="00397861"/>
    <w:rsid w:val="00397D90"/>
    <w:rsid w:val="003A030F"/>
    <w:rsid w:val="003A0895"/>
    <w:rsid w:val="003A0E34"/>
    <w:rsid w:val="003A11B3"/>
    <w:rsid w:val="003A15CE"/>
    <w:rsid w:val="003A162C"/>
    <w:rsid w:val="003A24F8"/>
    <w:rsid w:val="003A250F"/>
    <w:rsid w:val="003A2AD9"/>
    <w:rsid w:val="003A4FED"/>
    <w:rsid w:val="003A5D95"/>
    <w:rsid w:val="003A5F0D"/>
    <w:rsid w:val="003A6138"/>
    <w:rsid w:val="003A61F2"/>
    <w:rsid w:val="003A6545"/>
    <w:rsid w:val="003A6697"/>
    <w:rsid w:val="003B0139"/>
    <w:rsid w:val="003B079F"/>
    <w:rsid w:val="003B1199"/>
    <w:rsid w:val="003B13B7"/>
    <w:rsid w:val="003B30EB"/>
    <w:rsid w:val="003B4055"/>
    <w:rsid w:val="003B586B"/>
    <w:rsid w:val="003B6519"/>
    <w:rsid w:val="003B707E"/>
    <w:rsid w:val="003B7E54"/>
    <w:rsid w:val="003B7FBE"/>
    <w:rsid w:val="003C0DCB"/>
    <w:rsid w:val="003C3C17"/>
    <w:rsid w:val="003C3FEB"/>
    <w:rsid w:val="003C4491"/>
    <w:rsid w:val="003C54F9"/>
    <w:rsid w:val="003C6074"/>
    <w:rsid w:val="003C6D70"/>
    <w:rsid w:val="003C7D83"/>
    <w:rsid w:val="003D3048"/>
    <w:rsid w:val="003D3475"/>
    <w:rsid w:val="003D3BA9"/>
    <w:rsid w:val="003D41AF"/>
    <w:rsid w:val="003D4D25"/>
    <w:rsid w:val="003E0373"/>
    <w:rsid w:val="003E0D45"/>
    <w:rsid w:val="003E1AE1"/>
    <w:rsid w:val="003E2206"/>
    <w:rsid w:val="003E280A"/>
    <w:rsid w:val="003E2DF5"/>
    <w:rsid w:val="003E30FC"/>
    <w:rsid w:val="003E44F3"/>
    <w:rsid w:val="003E5479"/>
    <w:rsid w:val="003E5929"/>
    <w:rsid w:val="003E65EC"/>
    <w:rsid w:val="003E7AFC"/>
    <w:rsid w:val="003F07AE"/>
    <w:rsid w:val="003F0891"/>
    <w:rsid w:val="003F0CB4"/>
    <w:rsid w:val="003F10E1"/>
    <w:rsid w:val="003F1427"/>
    <w:rsid w:val="003F1A10"/>
    <w:rsid w:val="003F1F1E"/>
    <w:rsid w:val="003F49CE"/>
    <w:rsid w:val="003F4AA4"/>
    <w:rsid w:val="003F569B"/>
    <w:rsid w:val="003F68E0"/>
    <w:rsid w:val="003F7DF9"/>
    <w:rsid w:val="003F7FCE"/>
    <w:rsid w:val="0040033A"/>
    <w:rsid w:val="004004C4"/>
    <w:rsid w:val="0040103F"/>
    <w:rsid w:val="00401A45"/>
    <w:rsid w:val="00401E31"/>
    <w:rsid w:val="004021C3"/>
    <w:rsid w:val="00402EF2"/>
    <w:rsid w:val="00403616"/>
    <w:rsid w:val="00403B7A"/>
    <w:rsid w:val="00403BD0"/>
    <w:rsid w:val="00403C09"/>
    <w:rsid w:val="00404455"/>
    <w:rsid w:val="00404505"/>
    <w:rsid w:val="00405668"/>
    <w:rsid w:val="004070A5"/>
    <w:rsid w:val="0040787F"/>
    <w:rsid w:val="00407E73"/>
    <w:rsid w:val="0041051B"/>
    <w:rsid w:val="00410E70"/>
    <w:rsid w:val="0041195C"/>
    <w:rsid w:val="004125A2"/>
    <w:rsid w:val="00412753"/>
    <w:rsid w:val="00416ADA"/>
    <w:rsid w:val="004173E7"/>
    <w:rsid w:val="004178DE"/>
    <w:rsid w:val="004214EC"/>
    <w:rsid w:val="00422145"/>
    <w:rsid w:val="00423501"/>
    <w:rsid w:val="00423739"/>
    <w:rsid w:val="00423F4E"/>
    <w:rsid w:val="0042537F"/>
    <w:rsid w:val="00425A2E"/>
    <w:rsid w:val="00426498"/>
    <w:rsid w:val="00430233"/>
    <w:rsid w:val="00434AEB"/>
    <w:rsid w:val="00435A81"/>
    <w:rsid w:val="0043767C"/>
    <w:rsid w:val="004411C1"/>
    <w:rsid w:val="00442516"/>
    <w:rsid w:val="00444B1F"/>
    <w:rsid w:val="00445100"/>
    <w:rsid w:val="0044523A"/>
    <w:rsid w:val="00445473"/>
    <w:rsid w:val="00445FE3"/>
    <w:rsid w:val="00451BED"/>
    <w:rsid w:val="00451FCE"/>
    <w:rsid w:val="0045224C"/>
    <w:rsid w:val="0045263D"/>
    <w:rsid w:val="00452DC8"/>
    <w:rsid w:val="00452DEC"/>
    <w:rsid w:val="00452E0C"/>
    <w:rsid w:val="00453EA1"/>
    <w:rsid w:val="004541BB"/>
    <w:rsid w:val="0045466D"/>
    <w:rsid w:val="00455277"/>
    <w:rsid w:val="00455433"/>
    <w:rsid w:val="00455B56"/>
    <w:rsid w:val="00455D25"/>
    <w:rsid w:val="00456594"/>
    <w:rsid w:val="00456881"/>
    <w:rsid w:val="00456909"/>
    <w:rsid w:val="0045699C"/>
    <w:rsid w:val="00457713"/>
    <w:rsid w:val="00457729"/>
    <w:rsid w:val="00457D0C"/>
    <w:rsid w:val="00460A79"/>
    <w:rsid w:val="00461A40"/>
    <w:rsid w:val="00462230"/>
    <w:rsid w:val="00462BD7"/>
    <w:rsid w:val="004643F7"/>
    <w:rsid w:val="00464E2F"/>
    <w:rsid w:val="00465097"/>
    <w:rsid w:val="00466F3C"/>
    <w:rsid w:val="004675BF"/>
    <w:rsid w:val="00467B56"/>
    <w:rsid w:val="0047114F"/>
    <w:rsid w:val="0047283E"/>
    <w:rsid w:val="00475FFC"/>
    <w:rsid w:val="00481254"/>
    <w:rsid w:val="00484176"/>
    <w:rsid w:val="00484ED0"/>
    <w:rsid w:val="0048514D"/>
    <w:rsid w:val="00486989"/>
    <w:rsid w:val="00487A67"/>
    <w:rsid w:val="004916B2"/>
    <w:rsid w:val="004917BF"/>
    <w:rsid w:val="00492910"/>
    <w:rsid w:val="00492CD8"/>
    <w:rsid w:val="00493F1D"/>
    <w:rsid w:val="00493FCD"/>
    <w:rsid w:val="004946ED"/>
    <w:rsid w:val="00494964"/>
    <w:rsid w:val="004A105B"/>
    <w:rsid w:val="004A12EA"/>
    <w:rsid w:val="004A195E"/>
    <w:rsid w:val="004A22A7"/>
    <w:rsid w:val="004A2AC6"/>
    <w:rsid w:val="004A3381"/>
    <w:rsid w:val="004A3EA6"/>
    <w:rsid w:val="004A44B7"/>
    <w:rsid w:val="004A646E"/>
    <w:rsid w:val="004A6639"/>
    <w:rsid w:val="004A6F66"/>
    <w:rsid w:val="004B0097"/>
    <w:rsid w:val="004B0645"/>
    <w:rsid w:val="004B0985"/>
    <w:rsid w:val="004B0D87"/>
    <w:rsid w:val="004B0E32"/>
    <w:rsid w:val="004B495D"/>
    <w:rsid w:val="004B4D80"/>
    <w:rsid w:val="004B604D"/>
    <w:rsid w:val="004B6BAB"/>
    <w:rsid w:val="004B79A9"/>
    <w:rsid w:val="004C05FC"/>
    <w:rsid w:val="004C0880"/>
    <w:rsid w:val="004C1067"/>
    <w:rsid w:val="004C2C67"/>
    <w:rsid w:val="004C36B3"/>
    <w:rsid w:val="004C485F"/>
    <w:rsid w:val="004C5B11"/>
    <w:rsid w:val="004C6F16"/>
    <w:rsid w:val="004D030E"/>
    <w:rsid w:val="004D0A86"/>
    <w:rsid w:val="004D0E02"/>
    <w:rsid w:val="004D1E0F"/>
    <w:rsid w:val="004D1EF8"/>
    <w:rsid w:val="004D42D1"/>
    <w:rsid w:val="004D570C"/>
    <w:rsid w:val="004D6901"/>
    <w:rsid w:val="004D759A"/>
    <w:rsid w:val="004D75E3"/>
    <w:rsid w:val="004E13ED"/>
    <w:rsid w:val="004E15A7"/>
    <w:rsid w:val="004E18C1"/>
    <w:rsid w:val="004E1D25"/>
    <w:rsid w:val="004E1DBE"/>
    <w:rsid w:val="004E22D1"/>
    <w:rsid w:val="004E257B"/>
    <w:rsid w:val="004E3944"/>
    <w:rsid w:val="004E3F6D"/>
    <w:rsid w:val="004E4B6A"/>
    <w:rsid w:val="004E6119"/>
    <w:rsid w:val="004E63B6"/>
    <w:rsid w:val="004F0DA2"/>
    <w:rsid w:val="004F47B4"/>
    <w:rsid w:val="004F6244"/>
    <w:rsid w:val="004F6916"/>
    <w:rsid w:val="004F7061"/>
    <w:rsid w:val="00501B57"/>
    <w:rsid w:val="00501B6E"/>
    <w:rsid w:val="00501CA4"/>
    <w:rsid w:val="00502860"/>
    <w:rsid w:val="005035A1"/>
    <w:rsid w:val="005050E7"/>
    <w:rsid w:val="00505451"/>
    <w:rsid w:val="005069BC"/>
    <w:rsid w:val="0050763F"/>
    <w:rsid w:val="00511B1F"/>
    <w:rsid w:val="00512E4F"/>
    <w:rsid w:val="00513123"/>
    <w:rsid w:val="0051325E"/>
    <w:rsid w:val="005133BA"/>
    <w:rsid w:val="005139FB"/>
    <w:rsid w:val="00516F2E"/>
    <w:rsid w:val="0051723B"/>
    <w:rsid w:val="00522743"/>
    <w:rsid w:val="005227C4"/>
    <w:rsid w:val="00522C91"/>
    <w:rsid w:val="00523234"/>
    <w:rsid w:val="00524C34"/>
    <w:rsid w:val="005251A7"/>
    <w:rsid w:val="00525DF8"/>
    <w:rsid w:val="00525E6F"/>
    <w:rsid w:val="00526205"/>
    <w:rsid w:val="00526F2D"/>
    <w:rsid w:val="00527BA6"/>
    <w:rsid w:val="00527F62"/>
    <w:rsid w:val="00530C17"/>
    <w:rsid w:val="005316F6"/>
    <w:rsid w:val="005335F1"/>
    <w:rsid w:val="0053456B"/>
    <w:rsid w:val="0053539C"/>
    <w:rsid w:val="00535521"/>
    <w:rsid w:val="00535DC6"/>
    <w:rsid w:val="00536916"/>
    <w:rsid w:val="00537C44"/>
    <w:rsid w:val="00542B95"/>
    <w:rsid w:val="0054314B"/>
    <w:rsid w:val="00545036"/>
    <w:rsid w:val="005461BC"/>
    <w:rsid w:val="00546F80"/>
    <w:rsid w:val="00547B28"/>
    <w:rsid w:val="00547BF5"/>
    <w:rsid w:val="00547D48"/>
    <w:rsid w:val="00550123"/>
    <w:rsid w:val="005512B6"/>
    <w:rsid w:val="0055158C"/>
    <w:rsid w:val="0055315F"/>
    <w:rsid w:val="00553AAC"/>
    <w:rsid w:val="00554316"/>
    <w:rsid w:val="0055453E"/>
    <w:rsid w:val="005556F6"/>
    <w:rsid w:val="005565A0"/>
    <w:rsid w:val="00556771"/>
    <w:rsid w:val="005567FD"/>
    <w:rsid w:val="00556C9A"/>
    <w:rsid w:val="00556DB1"/>
    <w:rsid w:val="00557F6C"/>
    <w:rsid w:val="00560165"/>
    <w:rsid w:val="005607AE"/>
    <w:rsid w:val="00562A7F"/>
    <w:rsid w:val="005663C7"/>
    <w:rsid w:val="00567292"/>
    <w:rsid w:val="0056763D"/>
    <w:rsid w:val="00570EDA"/>
    <w:rsid w:val="00571355"/>
    <w:rsid w:val="005742E4"/>
    <w:rsid w:val="0057509A"/>
    <w:rsid w:val="00575D24"/>
    <w:rsid w:val="00577EF6"/>
    <w:rsid w:val="005802F6"/>
    <w:rsid w:val="00581A0B"/>
    <w:rsid w:val="00581BBD"/>
    <w:rsid w:val="00581E3F"/>
    <w:rsid w:val="00582565"/>
    <w:rsid w:val="00582E25"/>
    <w:rsid w:val="00583557"/>
    <w:rsid w:val="00584136"/>
    <w:rsid w:val="00584A8C"/>
    <w:rsid w:val="00584B9E"/>
    <w:rsid w:val="00584C47"/>
    <w:rsid w:val="005862CC"/>
    <w:rsid w:val="0058656A"/>
    <w:rsid w:val="00587943"/>
    <w:rsid w:val="00591322"/>
    <w:rsid w:val="00592DB4"/>
    <w:rsid w:val="0059348E"/>
    <w:rsid w:val="00593B82"/>
    <w:rsid w:val="00594A63"/>
    <w:rsid w:val="00595F45"/>
    <w:rsid w:val="005A03C2"/>
    <w:rsid w:val="005A0796"/>
    <w:rsid w:val="005A126A"/>
    <w:rsid w:val="005A2424"/>
    <w:rsid w:val="005A2F87"/>
    <w:rsid w:val="005A4A76"/>
    <w:rsid w:val="005A4E7C"/>
    <w:rsid w:val="005A6177"/>
    <w:rsid w:val="005A7A02"/>
    <w:rsid w:val="005A7A8A"/>
    <w:rsid w:val="005B0997"/>
    <w:rsid w:val="005B0CB1"/>
    <w:rsid w:val="005B11B1"/>
    <w:rsid w:val="005B1602"/>
    <w:rsid w:val="005B1D19"/>
    <w:rsid w:val="005B24DA"/>
    <w:rsid w:val="005B3758"/>
    <w:rsid w:val="005B3D5E"/>
    <w:rsid w:val="005B64BD"/>
    <w:rsid w:val="005B6DE5"/>
    <w:rsid w:val="005C07C3"/>
    <w:rsid w:val="005C2646"/>
    <w:rsid w:val="005C3AB1"/>
    <w:rsid w:val="005C4552"/>
    <w:rsid w:val="005C478C"/>
    <w:rsid w:val="005C489B"/>
    <w:rsid w:val="005C4A2C"/>
    <w:rsid w:val="005C4C1C"/>
    <w:rsid w:val="005C584D"/>
    <w:rsid w:val="005C599F"/>
    <w:rsid w:val="005C6A6F"/>
    <w:rsid w:val="005C6E72"/>
    <w:rsid w:val="005C7352"/>
    <w:rsid w:val="005C7774"/>
    <w:rsid w:val="005D08E5"/>
    <w:rsid w:val="005D2693"/>
    <w:rsid w:val="005D3CB0"/>
    <w:rsid w:val="005D3E81"/>
    <w:rsid w:val="005D400C"/>
    <w:rsid w:val="005D602C"/>
    <w:rsid w:val="005D672F"/>
    <w:rsid w:val="005D6D5C"/>
    <w:rsid w:val="005E0BE0"/>
    <w:rsid w:val="005E1285"/>
    <w:rsid w:val="005E14FD"/>
    <w:rsid w:val="005E47F4"/>
    <w:rsid w:val="005E4FC6"/>
    <w:rsid w:val="005E6240"/>
    <w:rsid w:val="005E6318"/>
    <w:rsid w:val="005E6413"/>
    <w:rsid w:val="005E64DD"/>
    <w:rsid w:val="005E7671"/>
    <w:rsid w:val="005E7DE4"/>
    <w:rsid w:val="005F270C"/>
    <w:rsid w:val="005F276F"/>
    <w:rsid w:val="005F2AEA"/>
    <w:rsid w:val="005F483A"/>
    <w:rsid w:val="005F58E1"/>
    <w:rsid w:val="005F7EB9"/>
    <w:rsid w:val="006015D0"/>
    <w:rsid w:val="00601BC4"/>
    <w:rsid w:val="00601C65"/>
    <w:rsid w:val="00602436"/>
    <w:rsid w:val="00602C4D"/>
    <w:rsid w:val="00603C2A"/>
    <w:rsid w:val="00603DB7"/>
    <w:rsid w:val="00604278"/>
    <w:rsid w:val="0060440D"/>
    <w:rsid w:val="006051CC"/>
    <w:rsid w:val="0060531B"/>
    <w:rsid w:val="00606484"/>
    <w:rsid w:val="00607C9B"/>
    <w:rsid w:val="00607EC5"/>
    <w:rsid w:val="00611229"/>
    <w:rsid w:val="00612BAD"/>
    <w:rsid w:val="006145EC"/>
    <w:rsid w:val="006147E6"/>
    <w:rsid w:val="006148A0"/>
    <w:rsid w:val="00615619"/>
    <w:rsid w:val="00615B92"/>
    <w:rsid w:val="0061682B"/>
    <w:rsid w:val="00616B47"/>
    <w:rsid w:val="0062006A"/>
    <w:rsid w:val="00620595"/>
    <w:rsid w:val="006217B0"/>
    <w:rsid w:val="006228D4"/>
    <w:rsid w:val="00622A0D"/>
    <w:rsid w:val="0062337B"/>
    <w:rsid w:val="00623A58"/>
    <w:rsid w:val="006255FA"/>
    <w:rsid w:val="00625AC2"/>
    <w:rsid w:val="00626B26"/>
    <w:rsid w:val="006303FD"/>
    <w:rsid w:val="006306C9"/>
    <w:rsid w:val="00630B99"/>
    <w:rsid w:val="00630E84"/>
    <w:rsid w:val="00631440"/>
    <w:rsid w:val="0063406D"/>
    <w:rsid w:val="00634B97"/>
    <w:rsid w:val="0063513F"/>
    <w:rsid w:val="00635E6C"/>
    <w:rsid w:val="00635F3D"/>
    <w:rsid w:val="00636C8A"/>
    <w:rsid w:val="006377FB"/>
    <w:rsid w:val="00640160"/>
    <w:rsid w:val="0064040B"/>
    <w:rsid w:val="0064201C"/>
    <w:rsid w:val="00642247"/>
    <w:rsid w:val="00642D13"/>
    <w:rsid w:val="00642F0B"/>
    <w:rsid w:val="0064347B"/>
    <w:rsid w:val="00645650"/>
    <w:rsid w:val="00645981"/>
    <w:rsid w:val="00647020"/>
    <w:rsid w:val="006477A4"/>
    <w:rsid w:val="0064798D"/>
    <w:rsid w:val="00651806"/>
    <w:rsid w:val="0065431D"/>
    <w:rsid w:val="00656A07"/>
    <w:rsid w:val="00656E2A"/>
    <w:rsid w:val="006606DB"/>
    <w:rsid w:val="00660EB6"/>
    <w:rsid w:val="006618CC"/>
    <w:rsid w:val="00661E48"/>
    <w:rsid w:val="006621C2"/>
    <w:rsid w:val="00664338"/>
    <w:rsid w:val="00665351"/>
    <w:rsid w:val="00670043"/>
    <w:rsid w:val="006702C8"/>
    <w:rsid w:val="00670A7C"/>
    <w:rsid w:val="00670E13"/>
    <w:rsid w:val="00670E2B"/>
    <w:rsid w:val="00672EA9"/>
    <w:rsid w:val="00674A0A"/>
    <w:rsid w:val="00674DDA"/>
    <w:rsid w:val="006751F9"/>
    <w:rsid w:val="006758B0"/>
    <w:rsid w:val="00677573"/>
    <w:rsid w:val="00682B72"/>
    <w:rsid w:val="006831EA"/>
    <w:rsid w:val="0068336F"/>
    <w:rsid w:val="00683D2F"/>
    <w:rsid w:val="0068466A"/>
    <w:rsid w:val="00684A7D"/>
    <w:rsid w:val="00685829"/>
    <w:rsid w:val="00685E38"/>
    <w:rsid w:val="00685E75"/>
    <w:rsid w:val="00686646"/>
    <w:rsid w:val="00692023"/>
    <w:rsid w:val="006927EF"/>
    <w:rsid w:val="00692969"/>
    <w:rsid w:val="00695C89"/>
    <w:rsid w:val="00696043"/>
    <w:rsid w:val="006967FF"/>
    <w:rsid w:val="00697737"/>
    <w:rsid w:val="006A074B"/>
    <w:rsid w:val="006A0EF8"/>
    <w:rsid w:val="006A1F11"/>
    <w:rsid w:val="006A2658"/>
    <w:rsid w:val="006A40A0"/>
    <w:rsid w:val="006A4A80"/>
    <w:rsid w:val="006A597C"/>
    <w:rsid w:val="006A5A06"/>
    <w:rsid w:val="006A60D5"/>
    <w:rsid w:val="006A74D1"/>
    <w:rsid w:val="006A7EBE"/>
    <w:rsid w:val="006B1533"/>
    <w:rsid w:val="006B2625"/>
    <w:rsid w:val="006B3A66"/>
    <w:rsid w:val="006B6467"/>
    <w:rsid w:val="006B68E4"/>
    <w:rsid w:val="006C0B7E"/>
    <w:rsid w:val="006C1233"/>
    <w:rsid w:val="006C21BD"/>
    <w:rsid w:val="006C35DA"/>
    <w:rsid w:val="006C37A7"/>
    <w:rsid w:val="006C429C"/>
    <w:rsid w:val="006C4A88"/>
    <w:rsid w:val="006C54CC"/>
    <w:rsid w:val="006C79FC"/>
    <w:rsid w:val="006C7B81"/>
    <w:rsid w:val="006D0E24"/>
    <w:rsid w:val="006D1AD8"/>
    <w:rsid w:val="006D2F32"/>
    <w:rsid w:val="006D327F"/>
    <w:rsid w:val="006D5856"/>
    <w:rsid w:val="006D6F63"/>
    <w:rsid w:val="006D7066"/>
    <w:rsid w:val="006D70D1"/>
    <w:rsid w:val="006E1275"/>
    <w:rsid w:val="006E1837"/>
    <w:rsid w:val="006E275E"/>
    <w:rsid w:val="006E27CE"/>
    <w:rsid w:val="006E2A7C"/>
    <w:rsid w:val="006E2ADE"/>
    <w:rsid w:val="006E4152"/>
    <w:rsid w:val="006E4B84"/>
    <w:rsid w:val="006E5384"/>
    <w:rsid w:val="006E56BE"/>
    <w:rsid w:val="006E5B2A"/>
    <w:rsid w:val="006E6131"/>
    <w:rsid w:val="006E68A4"/>
    <w:rsid w:val="006F00AB"/>
    <w:rsid w:val="006F05C1"/>
    <w:rsid w:val="006F065C"/>
    <w:rsid w:val="006F19C4"/>
    <w:rsid w:val="006F1B51"/>
    <w:rsid w:val="006F259E"/>
    <w:rsid w:val="006F2633"/>
    <w:rsid w:val="006F438C"/>
    <w:rsid w:val="006F4EC0"/>
    <w:rsid w:val="006F6AC8"/>
    <w:rsid w:val="007016FF"/>
    <w:rsid w:val="007033F4"/>
    <w:rsid w:val="00703E01"/>
    <w:rsid w:val="00704C5F"/>
    <w:rsid w:val="007068AA"/>
    <w:rsid w:val="0070691D"/>
    <w:rsid w:val="00707BEC"/>
    <w:rsid w:val="007103B8"/>
    <w:rsid w:val="00712721"/>
    <w:rsid w:val="00713608"/>
    <w:rsid w:val="00713AB0"/>
    <w:rsid w:val="00714352"/>
    <w:rsid w:val="007148CE"/>
    <w:rsid w:val="00714B2B"/>
    <w:rsid w:val="00715C32"/>
    <w:rsid w:val="00717497"/>
    <w:rsid w:val="0072012B"/>
    <w:rsid w:val="007207D7"/>
    <w:rsid w:val="00721845"/>
    <w:rsid w:val="00724B7A"/>
    <w:rsid w:val="00724E04"/>
    <w:rsid w:val="007256A9"/>
    <w:rsid w:val="00725E33"/>
    <w:rsid w:val="00726428"/>
    <w:rsid w:val="00726E3D"/>
    <w:rsid w:val="00727A9E"/>
    <w:rsid w:val="0073097B"/>
    <w:rsid w:val="00730B01"/>
    <w:rsid w:val="00730E9C"/>
    <w:rsid w:val="00731B7E"/>
    <w:rsid w:val="007329F5"/>
    <w:rsid w:val="00733ACC"/>
    <w:rsid w:val="00734103"/>
    <w:rsid w:val="007344C3"/>
    <w:rsid w:val="00734D77"/>
    <w:rsid w:val="00735DDA"/>
    <w:rsid w:val="007363FF"/>
    <w:rsid w:val="007376FD"/>
    <w:rsid w:val="00737A38"/>
    <w:rsid w:val="00740FFE"/>
    <w:rsid w:val="00741741"/>
    <w:rsid w:val="00741B40"/>
    <w:rsid w:val="00743599"/>
    <w:rsid w:val="0074426D"/>
    <w:rsid w:val="00744C65"/>
    <w:rsid w:val="0074513B"/>
    <w:rsid w:val="0075072B"/>
    <w:rsid w:val="007513B9"/>
    <w:rsid w:val="00751622"/>
    <w:rsid w:val="007516CE"/>
    <w:rsid w:val="00751975"/>
    <w:rsid w:val="00752361"/>
    <w:rsid w:val="00753232"/>
    <w:rsid w:val="007534CD"/>
    <w:rsid w:val="0075391D"/>
    <w:rsid w:val="00754E36"/>
    <w:rsid w:val="007574E6"/>
    <w:rsid w:val="007575DE"/>
    <w:rsid w:val="00757623"/>
    <w:rsid w:val="00762DF3"/>
    <w:rsid w:val="007635EE"/>
    <w:rsid w:val="00763F27"/>
    <w:rsid w:val="00764079"/>
    <w:rsid w:val="00764450"/>
    <w:rsid w:val="0076477A"/>
    <w:rsid w:val="007649B0"/>
    <w:rsid w:val="0076560B"/>
    <w:rsid w:val="00766A93"/>
    <w:rsid w:val="00766BD7"/>
    <w:rsid w:val="00767958"/>
    <w:rsid w:val="00771BE0"/>
    <w:rsid w:val="00772CF9"/>
    <w:rsid w:val="00774929"/>
    <w:rsid w:val="007768DF"/>
    <w:rsid w:val="007771AE"/>
    <w:rsid w:val="007774B4"/>
    <w:rsid w:val="007801D7"/>
    <w:rsid w:val="00780B85"/>
    <w:rsid w:val="00780BC0"/>
    <w:rsid w:val="00781532"/>
    <w:rsid w:val="00782390"/>
    <w:rsid w:val="007824F8"/>
    <w:rsid w:val="007834A8"/>
    <w:rsid w:val="007843C1"/>
    <w:rsid w:val="00784FC0"/>
    <w:rsid w:val="00785075"/>
    <w:rsid w:val="00790103"/>
    <w:rsid w:val="0079258C"/>
    <w:rsid w:val="007926EC"/>
    <w:rsid w:val="007926FA"/>
    <w:rsid w:val="00792E0A"/>
    <w:rsid w:val="00793309"/>
    <w:rsid w:val="00793646"/>
    <w:rsid w:val="0079421C"/>
    <w:rsid w:val="007943B9"/>
    <w:rsid w:val="007946DB"/>
    <w:rsid w:val="00794BF5"/>
    <w:rsid w:val="00796779"/>
    <w:rsid w:val="00796DFA"/>
    <w:rsid w:val="00797747"/>
    <w:rsid w:val="007A0974"/>
    <w:rsid w:val="007A108F"/>
    <w:rsid w:val="007A270C"/>
    <w:rsid w:val="007A341E"/>
    <w:rsid w:val="007A3CA1"/>
    <w:rsid w:val="007A58B7"/>
    <w:rsid w:val="007B0C33"/>
    <w:rsid w:val="007B18C4"/>
    <w:rsid w:val="007B3172"/>
    <w:rsid w:val="007B35DF"/>
    <w:rsid w:val="007B3F96"/>
    <w:rsid w:val="007B53F9"/>
    <w:rsid w:val="007C1DDA"/>
    <w:rsid w:val="007C221D"/>
    <w:rsid w:val="007C3AB3"/>
    <w:rsid w:val="007C3BA5"/>
    <w:rsid w:val="007C425C"/>
    <w:rsid w:val="007C4848"/>
    <w:rsid w:val="007C53B4"/>
    <w:rsid w:val="007C769E"/>
    <w:rsid w:val="007D059B"/>
    <w:rsid w:val="007D0BEC"/>
    <w:rsid w:val="007D10CA"/>
    <w:rsid w:val="007D2D3C"/>
    <w:rsid w:val="007D305C"/>
    <w:rsid w:val="007D31C3"/>
    <w:rsid w:val="007D4C05"/>
    <w:rsid w:val="007D5B3C"/>
    <w:rsid w:val="007D630B"/>
    <w:rsid w:val="007D653A"/>
    <w:rsid w:val="007D6705"/>
    <w:rsid w:val="007D6B02"/>
    <w:rsid w:val="007D6E77"/>
    <w:rsid w:val="007E10CB"/>
    <w:rsid w:val="007E1EFE"/>
    <w:rsid w:val="007E288B"/>
    <w:rsid w:val="007E4654"/>
    <w:rsid w:val="007E537E"/>
    <w:rsid w:val="007E5931"/>
    <w:rsid w:val="007E5DC6"/>
    <w:rsid w:val="007E7925"/>
    <w:rsid w:val="007F0367"/>
    <w:rsid w:val="007F0499"/>
    <w:rsid w:val="007F0F7D"/>
    <w:rsid w:val="007F1246"/>
    <w:rsid w:val="007F15FD"/>
    <w:rsid w:val="007F3801"/>
    <w:rsid w:val="007F39BF"/>
    <w:rsid w:val="007F6314"/>
    <w:rsid w:val="007F63B5"/>
    <w:rsid w:val="007F6A9A"/>
    <w:rsid w:val="007F7333"/>
    <w:rsid w:val="007F7E1E"/>
    <w:rsid w:val="00800185"/>
    <w:rsid w:val="00800DF7"/>
    <w:rsid w:val="00801F58"/>
    <w:rsid w:val="00802A67"/>
    <w:rsid w:val="00802C74"/>
    <w:rsid w:val="008037B1"/>
    <w:rsid w:val="00803A4E"/>
    <w:rsid w:val="00803B25"/>
    <w:rsid w:val="00803E7B"/>
    <w:rsid w:val="00804854"/>
    <w:rsid w:val="008049E1"/>
    <w:rsid w:val="00805882"/>
    <w:rsid w:val="00805DED"/>
    <w:rsid w:val="0080663C"/>
    <w:rsid w:val="00807BB8"/>
    <w:rsid w:val="00810072"/>
    <w:rsid w:val="00810CA3"/>
    <w:rsid w:val="00811B64"/>
    <w:rsid w:val="008124C3"/>
    <w:rsid w:val="00812DDD"/>
    <w:rsid w:val="0081332F"/>
    <w:rsid w:val="00813A7B"/>
    <w:rsid w:val="00814695"/>
    <w:rsid w:val="0081502E"/>
    <w:rsid w:val="00815598"/>
    <w:rsid w:val="00816C26"/>
    <w:rsid w:val="008172C2"/>
    <w:rsid w:val="00817877"/>
    <w:rsid w:val="00817A1A"/>
    <w:rsid w:val="008202F1"/>
    <w:rsid w:val="00820812"/>
    <w:rsid w:val="00820CDC"/>
    <w:rsid w:val="008212C9"/>
    <w:rsid w:val="00821D49"/>
    <w:rsid w:val="00822FAC"/>
    <w:rsid w:val="008231C9"/>
    <w:rsid w:val="0082679E"/>
    <w:rsid w:val="00827E3C"/>
    <w:rsid w:val="0083056D"/>
    <w:rsid w:val="00831038"/>
    <w:rsid w:val="00832B55"/>
    <w:rsid w:val="00833591"/>
    <w:rsid w:val="00833C02"/>
    <w:rsid w:val="008368F7"/>
    <w:rsid w:val="00837534"/>
    <w:rsid w:val="00837BE4"/>
    <w:rsid w:val="008427B8"/>
    <w:rsid w:val="00844669"/>
    <w:rsid w:val="00844E02"/>
    <w:rsid w:val="008451E3"/>
    <w:rsid w:val="008468D6"/>
    <w:rsid w:val="00846A26"/>
    <w:rsid w:val="00850291"/>
    <w:rsid w:val="00852618"/>
    <w:rsid w:val="00853978"/>
    <w:rsid w:val="00853EE4"/>
    <w:rsid w:val="008542F8"/>
    <w:rsid w:val="00855E2B"/>
    <w:rsid w:val="00857686"/>
    <w:rsid w:val="00860158"/>
    <w:rsid w:val="008606A8"/>
    <w:rsid w:val="00860C52"/>
    <w:rsid w:val="008615F8"/>
    <w:rsid w:val="00861917"/>
    <w:rsid w:val="00861F20"/>
    <w:rsid w:val="00861F89"/>
    <w:rsid w:val="00862E5E"/>
    <w:rsid w:val="00863696"/>
    <w:rsid w:val="00863ABF"/>
    <w:rsid w:val="00863F15"/>
    <w:rsid w:val="00864183"/>
    <w:rsid w:val="008657F6"/>
    <w:rsid w:val="00870064"/>
    <w:rsid w:val="00871242"/>
    <w:rsid w:val="008712A8"/>
    <w:rsid w:val="0087233D"/>
    <w:rsid w:val="00872D39"/>
    <w:rsid w:val="008746F2"/>
    <w:rsid w:val="00875E9F"/>
    <w:rsid w:val="00880FD7"/>
    <w:rsid w:val="00881431"/>
    <w:rsid w:val="0088199B"/>
    <w:rsid w:val="00881D22"/>
    <w:rsid w:val="008821E3"/>
    <w:rsid w:val="008845B9"/>
    <w:rsid w:val="00884688"/>
    <w:rsid w:val="00884AF2"/>
    <w:rsid w:val="008860DA"/>
    <w:rsid w:val="00886128"/>
    <w:rsid w:val="00886876"/>
    <w:rsid w:val="008901E6"/>
    <w:rsid w:val="008903F2"/>
    <w:rsid w:val="008917CF"/>
    <w:rsid w:val="008919C9"/>
    <w:rsid w:val="00894860"/>
    <w:rsid w:val="00897282"/>
    <w:rsid w:val="008A119E"/>
    <w:rsid w:val="008A1CD9"/>
    <w:rsid w:val="008A2319"/>
    <w:rsid w:val="008A30E2"/>
    <w:rsid w:val="008A47C5"/>
    <w:rsid w:val="008A726F"/>
    <w:rsid w:val="008A76ED"/>
    <w:rsid w:val="008B1839"/>
    <w:rsid w:val="008B1A24"/>
    <w:rsid w:val="008B1A4F"/>
    <w:rsid w:val="008B1B37"/>
    <w:rsid w:val="008B1EB8"/>
    <w:rsid w:val="008B1EDF"/>
    <w:rsid w:val="008B2413"/>
    <w:rsid w:val="008B245B"/>
    <w:rsid w:val="008B31AE"/>
    <w:rsid w:val="008B4609"/>
    <w:rsid w:val="008B479A"/>
    <w:rsid w:val="008B4A8A"/>
    <w:rsid w:val="008B4F02"/>
    <w:rsid w:val="008B5162"/>
    <w:rsid w:val="008B62F7"/>
    <w:rsid w:val="008B6887"/>
    <w:rsid w:val="008B6AA8"/>
    <w:rsid w:val="008B6E14"/>
    <w:rsid w:val="008C130C"/>
    <w:rsid w:val="008C1F9A"/>
    <w:rsid w:val="008C2F70"/>
    <w:rsid w:val="008C3516"/>
    <w:rsid w:val="008C3D8E"/>
    <w:rsid w:val="008C4848"/>
    <w:rsid w:val="008C4DD0"/>
    <w:rsid w:val="008C5188"/>
    <w:rsid w:val="008C5DD1"/>
    <w:rsid w:val="008C6A61"/>
    <w:rsid w:val="008C7010"/>
    <w:rsid w:val="008C75C0"/>
    <w:rsid w:val="008C7989"/>
    <w:rsid w:val="008D0186"/>
    <w:rsid w:val="008D0905"/>
    <w:rsid w:val="008D19B3"/>
    <w:rsid w:val="008D1E32"/>
    <w:rsid w:val="008D2345"/>
    <w:rsid w:val="008D2A05"/>
    <w:rsid w:val="008D3325"/>
    <w:rsid w:val="008D5911"/>
    <w:rsid w:val="008D5C78"/>
    <w:rsid w:val="008D664C"/>
    <w:rsid w:val="008E41CE"/>
    <w:rsid w:val="008E4467"/>
    <w:rsid w:val="008E5BD9"/>
    <w:rsid w:val="008E5C8E"/>
    <w:rsid w:val="008E5CD8"/>
    <w:rsid w:val="008E5D21"/>
    <w:rsid w:val="008E5F11"/>
    <w:rsid w:val="008E60BA"/>
    <w:rsid w:val="008E6936"/>
    <w:rsid w:val="008E6B30"/>
    <w:rsid w:val="008F0F4B"/>
    <w:rsid w:val="008F1BD7"/>
    <w:rsid w:val="008F1E1D"/>
    <w:rsid w:val="008F2AD0"/>
    <w:rsid w:val="008F402E"/>
    <w:rsid w:val="008F49B8"/>
    <w:rsid w:val="008F4D13"/>
    <w:rsid w:val="008F5B2C"/>
    <w:rsid w:val="008F6640"/>
    <w:rsid w:val="008F7A13"/>
    <w:rsid w:val="009004BB"/>
    <w:rsid w:val="00900A21"/>
    <w:rsid w:val="00901558"/>
    <w:rsid w:val="00903433"/>
    <w:rsid w:val="00903A22"/>
    <w:rsid w:val="00903A7A"/>
    <w:rsid w:val="00903C91"/>
    <w:rsid w:val="00905F33"/>
    <w:rsid w:val="009071EA"/>
    <w:rsid w:val="00907E6F"/>
    <w:rsid w:val="009128AE"/>
    <w:rsid w:val="0091361D"/>
    <w:rsid w:val="00921863"/>
    <w:rsid w:val="00921E8E"/>
    <w:rsid w:val="00924D63"/>
    <w:rsid w:val="00926492"/>
    <w:rsid w:val="00926BEC"/>
    <w:rsid w:val="0093087B"/>
    <w:rsid w:val="009308DE"/>
    <w:rsid w:val="00931DED"/>
    <w:rsid w:val="009324CE"/>
    <w:rsid w:val="009324D5"/>
    <w:rsid w:val="00932954"/>
    <w:rsid w:val="0093363C"/>
    <w:rsid w:val="009340C7"/>
    <w:rsid w:val="0093572B"/>
    <w:rsid w:val="00935C29"/>
    <w:rsid w:val="00936BE8"/>
    <w:rsid w:val="009373EC"/>
    <w:rsid w:val="00937FA2"/>
    <w:rsid w:val="00940878"/>
    <w:rsid w:val="009425EA"/>
    <w:rsid w:val="00942F48"/>
    <w:rsid w:val="00944562"/>
    <w:rsid w:val="00944622"/>
    <w:rsid w:val="00945E11"/>
    <w:rsid w:val="00946995"/>
    <w:rsid w:val="00946BC5"/>
    <w:rsid w:val="009471F7"/>
    <w:rsid w:val="00950328"/>
    <w:rsid w:val="00950649"/>
    <w:rsid w:val="00950B88"/>
    <w:rsid w:val="00951F58"/>
    <w:rsid w:val="009522BE"/>
    <w:rsid w:val="009540D7"/>
    <w:rsid w:val="009546F7"/>
    <w:rsid w:val="00960994"/>
    <w:rsid w:val="0096141A"/>
    <w:rsid w:val="009614C7"/>
    <w:rsid w:val="00961E64"/>
    <w:rsid w:val="00962314"/>
    <w:rsid w:val="00962A83"/>
    <w:rsid w:val="0096441F"/>
    <w:rsid w:val="009649B2"/>
    <w:rsid w:val="009652CD"/>
    <w:rsid w:val="00965D22"/>
    <w:rsid w:val="0096722C"/>
    <w:rsid w:val="00967923"/>
    <w:rsid w:val="00967FC6"/>
    <w:rsid w:val="009706B8"/>
    <w:rsid w:val="009706BA"/>
    <w:rsid w:val="009715E9"/>
    <w:rsid w:val="00972A38"/>
    <w:rsid w:val="009733F1"/>
    <w:rsid w:val="00974638"/>
    <w:rsid w:val="00974C89"/>
    <w:rsid w:val="00975513"/>
    <w:rsid w:val="00976884"/>
    <w:rsid w:val="0097704D"/>
    <w:rsid w:val="00980444"/>
    <w:rsid w:val="00981F38"/>
    <w:rsid w:val="009835A7"/>
    <w:rsid w:val="00983CD0"/>
    <w:rsid w:val="0098433D"/>
    <w:rsid w:val="009849C4"/>
    <w:rsid w:val="00984E06"/>
    <w:rsid w:val="00986A22"/>
    <w:rsid w:val="0099000F"/>
    <w:rsid w:val="00990A8E"/>
    <w:rsid w:val="00990B9E"/>
    <w:rsid w:val="00992ECD"/>
    <w:rsid w:val="009931B0"/>
    <w:rsid w:val="009935A8"/>
    <w:rsid w:val="00993EFC"/>
    <w:rsid w:val="009941FB"/>
    <w:rsid w:val="00994D03"/>
    <w:rsid w:val="00995EEF"/>
    <w:rsid w:val="00996A88"/>
    <w:rsid w:val="009974AC"/>
    <w:rsid w:val="0099781E"/>
    <w:rsid w:val="009A1965"/>
    <w:rsid w:val="009A1D79"/>
    <w:rsid w:val="009A2AA8"/>
    <w:rsid w:val="009A2DBB"/>
    <w:rsid w:val="009A35DA"/>
    <w:rsid w:val="009A489D"/>
    <w:rsid w:val="009A4CE6"/>
    <w:rsid w:val="009A4F65"/>
    <w:rsid w:val="009A5386"/>
    <w:rsid w:val="009B025E"/>
    <w:rsid w:val="009B2486"/>
    <w:rsid w:val="009B24BD"/>
    <w:rsid w:val="009B3B6C"/>
    <w:rsid w:val="009B42ED"/>
    <w:rsid w:val="009B5465"/>
    <w:rsid w:val="009B55E6"/>
    <w:rsid w:val="009C017B"/>
    <w:rsid w:val="009C0454"/>
    <w:rsid w:val="009C139C"/>
    <w:rsid w:val="009C173C"/>
    <w:rsid w:val="009C1D69"/>
    <w:rsid w:val="009C30AE"/>
    <w:rsid w:val="009C34FD"/>
    <w:rsid w:val="009C4772"/>
    <w:rsid w:val="009C4B25"/>
    <w:rsid w:val="009C4C50"/>
    <w:rsid w:val="009C5CB8"/>
    <w:rsid w:val="009C5E2D"/>
    <w:rsid w:val="009C6522"/>
    <w:rsid w:val="009C6E12"/>
    <w:rsid w:val="009C75AE"/>
    <w:rsid w:val="009C7C12"/>
    <w:rsid w:val="009D05D5"/>
    <w:rsid w:val="009D13C6"/>
    <w:rsid w:val="009D1F48"/>
    <w:rsid w:val="009E14D4"/>
    <w:rsid w:val="009E1631"/>
    <w:rsid w:val="009E1C60"/>
    <w:rsid w:val="009E25C5"/>
    <w:rsid w:val="009E331A"/>
    <w:rsid w:val="009E3D6E"/>
    <w:rsid w:val="009E40BF"/>
    <w:rsid w:val="009E4AFC"/>
    <w:rsid w:val="009E55E0"/>
    <w:rsid w:val="009E6D85"/>
    <w:rsid w:val="009E7991"/>
    <w:rsid w:val="009F0829"/>
    <w:rsid w:val="009F0FBB"/>
    <w:rsid w:val="009F17D5"/>
    <w:rsid w:val="009F2038"/>
    <w:rsid w:val="009F260D"/>
    <w:rsid w:val="009F7EC7"/>
    <w:rsid w:val="00A02281"/>
    <w:rsid w:val="00A0365E"/>
    <w:rsid w:val="00A05093"/>
    <w:rsid w:val="00A05AC1"/>
    <w:rsid w:val="00A05CA2"/>
    <w:rsid w:val="00A05F11"/>
    <w:rsid w:val="00A06B90"/>
    <w:rsid w:val="00A10498"/>
    <w:rsid w:val="00A10F08"/>
    <w:rsid w:val="00A12634"/>
    <w:rsid w:val="00A12B86"/>
    <w:rsid w:val="00A13E6F"/>
    <w:rsid w:val="00A13F42"/>
    <w:rsid w:val="00A14097"/>
    <w:rsid w:val="00A16C1E"/>
    <w:rsid w:val="00A17503"/>
    <w:rsid w:val="00A200F2"/>
    <w:rsid w:val="00A20474"/>
    <w:rsid w:val="00A20EBF"/>
    <w:rsid w:val="00A21212"/>
    <w:rsid w:val="00A21816"/>
    <w:rsid w:val="00A2213C"/>
    <w:rsid w:val="00A2328F"/>
    <w:rsid w:val="00A235CD"/>
    <w:rsid w:val="00A236B4"/>
    <w:rsid w:val="00A2484A"/>
    <w:rsid w:val="00A24FA4"/>
    <w:rsid w:val="00A253DB"/>
    <w:rsid w:val="00A261D2"/>
    <w:rsid w:val="00A2625C"/>
    <w:rsid w:val="00A31146"/>
    <w:rsid w:val="00A31C9D"/>
    <w:rsid w:val="00A31CA0"/>
    <w:rsid w:val="00A321F0"/>
    <w:rsid w:val="00A3269D"/>
    <w:rsid w:val="00A3272E"/>
    <w:rsid w:val="00A3285A"/>
    <w:rsid w:val="00A34C4D"/>
    <w:rsid w:val="00A35273"/>
    <w:rsid w:val="00A35DE1"/>
    <w:rsid w:val="00A36211"/>
    <w:rsid w:val="00A37D68"/>
    <w:rsid w:val="00A4106F"/>
    <w:rsid w:val="00A41300"/>
    <w:rsid w:val="00A439DE"/>
    <w:rsid w:val="00A4413D"/>
    <w:rsid w:val="00A44FE5"/>
    <w:rsid w:val="00A459D2"/>
    <w:rsid w:val="00A45F47"/>
    <w:rsid w:val="00A52408"/>
    <w:rsid w:val="00A536F6"/>
    <w:rsid w:val="00A54812"/>
    <w:rsid w:val="00A54EEA"/>
    <w:rsid w:val="00A56B74"/>
    <w:rsid w:val="00A5781D"/>
    <w:rsid w:val="00A60208"/>
    <w:rsid w:val="00A64F49"/>
    <w:rsid w:val="00A655BC"/>
    <w:rsid w:val="00A66A74"/>
    <w:rsid w:val="00A713BC"/>
    <w:rsid w:val="00A71994"/>
    <w:rsid w:val="00A720BE"/>
    <w:rsid w:val="00A73736"/>
    <w:rsid w:val="00A7388C"/>
    <w:rsid w:val="00A7558D"/>
    <w:rsid w:val="00A77DEE"/>
    <w:rsid w:val="00A804F3"/>
    <w:rsid w:val="00A80BE5"/>
    <w:rsid w:val="00A81E0D"/>
    <w:rsid w:val="00A8295F"/>
    <w:rsid w:val="00A8397E"/>
    <w:rsid w:val="00A83A02"/>
    <w:rsid w:val="00A83E04"/>
    <w:rsid w:val="00A845A3"/>
    <w:rsid w:val="00A84649"/>
    <w:rsid w:val="00A871AE"/>
    <w:rsid w:val="00A911CD"/>
    <w:rsid w:val="00A92577"/>
    <w:rsid w:val="00A94598"/>
    <w:rsid w:val="00A94906"/>
    <w:rsid w:val="00A9507F"/>
    <w:rsid w:val="00A95170"/>
    <w:rsid w:val="00A95B18"/>
    <w:rsid w:val="00A95C3C"/>
    <w:rsid w:val="00A96854"/>
    <w:rsid w:val="00A96B90"/>
    <w:rsid w:val="00A9721E"/>
    <w:rsid w:val="00AA06BB"/>
    <w:rsid w:val="00AA071C"/>
    <w:rsid w:val="00AA0FA9"/>
    <w:rsid w:val="00AA13C8"/>
    <w:rsid w:val="00AA1428"/>
    <w:rsid w:val="00AA24C2"/>
    <w:rsid w:val="00AA4149"/>
    <w:rsid w:val="00AA5ABC"/>
    <w:rsid w:val="00AA6143"/>
    <w:rsid w:val="00AA65AA"/>
    <w:rsid w:val="00AA6E81"/>
    <w:rsid w:val="00AA7A22"/>
    <w:rsid w:val="00AB0476"/>
    <w:rsid w:val="00AB2CB8"/>
    <w:rsid w:val="00AB2DA3"/>
    <w:rsid w:val="00AB3EBA"/>
    <w:rsid w:val="00AB4700"/>
    <w:rsid w:val="00AB4C12"/>
    <w:rsid w:val="00AC0739"/>
    <w:rsid w:val="00AC2B3E"/>
    <w:rsid w:val="00AC35D5"/>
    <w:rsid w:val="00AC4A82"/>
    <w:rsid w:val="00AC4E30"/>
    <w:rsid w:val="00AC5A81"/>
    <w:rsid w:val="00AC6DC0"/>
    <w:rsid w:val="00AC79BA"/>
    <w:rsid w:val="00AC7E59"/>
    <w:rsid w:val="00AD3F4B"/>
    <w:rsid w:val="00AD4784"/>
    <w:rsid w:val="00AD6187"/>
    <w:rsid w:val="00AD70FA"/>
    <w:rsid w:val="00AD7143"/>
    <w:rsid w:val="00AE0889"/>
    <w:rsid w:val="00AE12A9"/>
    <w:rsid w:val="00AE27F5"/>
    <w:rsid w:val="00AE2AA8"/>
    <w:rsid w:val="00AE2B76"/>
    <w:rsid w:val="00AE2BA9"/>
    <w:rsid w:val="00AE55E8"/>
    <w:rsid w:val="00AE647C"/>
    <w:rsid w:val="00AE6A3F"/>
    <w:rsid w:val="00AF2724"/>
    <w:rsid w:val="00AF2B86"/>
    <w:rsid w:val="00AF5756"/>
    <w:rsid w:val="00AF629F"/>
    <w:rsid w:val="00AF6463"/>
    <w:rsid w:val="00AF7842"/>
    <w:rsid w:val="00AF797D"/>
    <w:rsid w:val="00B007B4"/>
    <w:rsid w:val="00B00A14"/>
    <w:rsid w:val="00B02DBC"/>
    <w:rsid w:val="00B03E88"/>
    <w:rsid w:val="00B03F59"/>
    <w:rsid w:val="00B05524"/>
    <w:rsid w:val="00B06001"/>
    <w:rsid w:val="00B07E24"/>
    <w:rsid w:val="00B1050E"/>
    <w:rsid w:val="00B10D5C"/>
    <w:rsid w:val="00B11782"/>
    <w:rsid w:val="00B11E78"/>
    <w:rsid w:val="00B12E64"/>
    <w:rsid w:val="00B133B8"/>
    <w:rsid w:val="00B13D06"/>
    <w:rsid w:val="00B14004"/>
    <w:rsid w:val="00B1411D"/>
    <w:rsid w:val="00B1532F"/>
    <w:rsid w:val="00B15CFC"/>
    <w:rsid w:val="00B168BF"/>
    <w:rsid w:val="00B21DE4"/>
    <w:rsid w:val="00B21FF2"/>
    <w:rsid w:val="00B223CF"/>
    <w:rsid w:val="00B22AED"/>
    <w:rsid w:val="00B22C9E"/>
    <w:rsid w:val="00B22FB6"/>
    <w:rsid w:val="00B23815"/>
    <w:rsid w:val="00B25043"/>
    <w:rsid w:val="00B250D8"/>
    <w:rsid w:val="00B25A8C"/>
    <w:rsid w:val="00B25F7D"/>
    <w:rsid w:val="00B27657"/>
    <w:rsid w:val="00B278C7"/>
    <w:rsid w:val="00B27A6D"/>
    <w:rsid w:val="00B27B25"/>
    <w:rsid w:val="00B31C52"/>
    <w:rsid w:val="00B321C3"/>
    <w:rsid w:val="00B32643"/>
    <w:rsid w:val="00B32D87"/>
    <w:rsid w:val="00B333EF"/>
    <w:rsid w:val="00B338FA"/>
    <w:rsid w:val="00B33F80"/>
    <w:rsid w:val="00B34083"/>
    <w:rsid w:val="00B34612"/>
    <w:rsid w:val="00B36832"/>
    <w:rsid w:val="00B36B9F"/>
    <w:rsid w:val="00B36F87"/>
    <w:rsid w:val="00B37036"/>
    <w:rsid w:val="00B371F5"/>
    <w:rsid w:val="00B412F6"/>
    <w:rsid w:val="00B4150F"/>
    <w:rsid w:val="00B41E1F"/>
    <w:rsid w:val="00B437B3"/>
    <w:rsid w:val="00B457DF"/>
    <w:rsid w:val="00B4594E"/>
    <w:rsid w:val="00B45F70"/>
    <w:rsid w:val="00B4616F"/>
    <w:rsid w:val="00B462C2"/>
    <w:rsid w:val="00B5127E"/>
    <w:rsid w:val="00B52E2B"/>
    <w:rsid w:val="00B52EAC"/>
    <w:rsid w:val="00B53834"/>
    <w:rsid w:val="00B5455C"/>
    <w:rsid w:val="00B57827"/>
    <w:rsid w:val="00B60446"/>
    <w:rsid w:val="00B607B1"/>
    <w:rsid w:val="00B616F0"/>
    <w:rsid w:val="00B62C68"/>
    <w:rsid w:val="00B62D1D"/>
    <w:rsid w:val="00B659A1"/>
    <w:rsid w:val="00B65EE4"/>
    <w:rsid w:val="00B66B8F"/>
    <w:rsid w:val="00B72AB6"/>
    <w:rsid w:val="00B74355"/>
    <w:rsid w:val="00B74C22"/>
    <w:rsid w:val="00B771F2"/>
    <w:rsid w:val="00B8038B"/>
    <w:rsid w:val="00B81AA7"/>
    <w:rsid w:val="00B81FF1"/>
    <w:rsid w:val="00B823D7"/>
    <w:rsid w:val="00B82918"/>
    <w:rsid w:val="00B837E6"/>
    <w:rsid w:val="00B83A71"/>
    <w:rsid w:val="00B83DF1"/>
    <w:rsid w:val="00B84655"/>
    <w:rsid w:val="00B855BC"/>
    <w:rsid w:val="00B855C8"/>
    <w:rsid w:val="00B86CB8"/>
    <w:rsid w:val="00B876FB"/>
    <w:rsid w:val="00B90E0B"/>
    <w:rsid w:val="00B91C22"/>
    <w:rsid w:val="00B91D73"/>
    <w:rsid w:val="00B91D7F"/>
    <w:rsid w:val="00B93C83"/>
    <w:rsid w:val="00B93EEC"/>
    <w:rsid w:val="00B95230"/>
    <w:rsid w:val="00B95D87"/>
    <w:rsid w:val="00B97378"/>
    <w:rsid w:val="00B97D0C"/>
    <w:rsid w:val="00BA08B3"/>
    <w:rsid w:val="00BA103E"/>
    <w:rsid w:val="00BA13EB"/>
    <w:rsid w:val="00BA1F16"/>
    <w:rsid w:val="00BA2AAB"/>
    <w:rsid w:val="00BA2AF1"/>
    <w:rsid w:val="00BA31D9"/>
    <w:rsid w:val="00BA4445"/>
    <w:rsid w:val="00BA4B73"/>
    <w:rsid w:val="00BA4B81"/>
    <w:rsid w:val="00BA590F"/>
    <w:rsid w:val="00BA59FC"/>
    <w:rsid w:val="00BA5C88"/>
    <w:rsid w:val="00BA7BA1"/>
    <w:rsid w:val="00BB1439"/>
    <w:rsid w:val="00BB238C"/>
    <w:rsid w:val="00BB2BD0"/>
    <w:rsid w:val="00BB3917"/>
    <w:rsid w:val="00BB3DDE"/>
    <w:rsid w:val="00BB466F"/>
    <w:rsid w:val="00BB4BC3"/>
    <w:rsid w:val="00BB5B0D"/>
    <w:rsid w:val="00BB5C1F"/>
    <w:rsid w:val="00BB5E9C"/>
    <w:rsid w:val="00BB6A72"/>
    <w:rsid w:val="00BB6BC0"/>
    <w:rsid w:val="00BB6DAF"/>
    <w:rsid w:val="00BC0029"/>
    <w:rsid w:val="00BC0607"/>
    <w:rsid w:val="00BC072A"/>
    <w:rsid w:val="00BC127D"/>
    <w:rsid w:val="00BC14A2"/>
    <w:rsid w:val="00BC1C2E"/>
    <w:rsid w:val="00BC284E"/>
    <w:rsid w:val="00BC52CC"/>
    <w:rsid w:val="00BC5498"/>
    <w:rsid w:val="00BC56C9"/>
    <w:rsid w:val="00BC570D"/>
    <w:rsid w:val="00BC65B3"/>
    <w:rsid w:val="00BC7150"/>
    <w:rsid w:val="00BC793F"/>
    <w:rsid w:val="00BC7AF0"/>
    <w:rsid w:val="00BC7FB4"/>
    <w:rsid w:val="00BD0C7C"/>
    <w:rsid w:val="00BD1CF4"/>
    <w:rsid w:val="00BD2EEB"/>
    <w:rsid w:val="00BD32E5"/>
    <w:rsid w:val="00BD3C75"/>
    <w:rsid w:val="00BD4A11"/>
    <w:rsid w:val="00BD64A9"/>
    <w:rsid w:val="00BD6D4F"/>
    <w:rsid w:val="00BD7821"/>
    <w:rsid w:val="00BE1DBB"/>
    <w:rsid w:val="00BE2C8A"/>
    <w:rsid w:val="00BE3384"/>
    <w:rsid w:val="00BE5730"/>
    <w:rsid w:val="00BE6E1D"/>
    <w:rsid w:val="00BE6E8E"/>
    <w:rsid w:val="00BE7D9F"/>
    <w:rsid w:val="00BF0922"/>
    <w:rsid w:val="00BF1BB6"/>
    <w:rsid w:val="00BF256F"/>
    <w:rsid w:val="00BF2873"/>
    <w:rsid w:val="00BF2B77"/>
    <w:rsid w:val="00BF3A00"/>
    <w:rsid w:val="00BF4063"/>
    <w:rsid w:val="00BF52B4"/>
    <w:rsid w:val="00BF59CB"/>
    <w:rsid w:val="00BF7383"/>
    <w:rsid w:val="00BF759F"/>
    <w:rsid w:val="00BF7DCA"/>
    <w:rsid w:val="00C00B3D"/>
    <w:rsid w:val="00C02D95"/>
    <w:rsid w:val="00C0310E"/>
    <w:rsid w:val="00C03E15"/>
    <w:rsid w:val="00C04885"/>
    <w:rsid w:val="00C04977"/>
    <w:rsid w:val="00C04AFB"/>
    <w:rsid w:val="00C05E84"/>
    <w:rsid w:val="00C0639F"/>
    <w:rsid w:val="00C06541"/>
    <w:rsid w:val="00C073D4"/>
    <w:rsid w:val="00C0773A"/>
    <w:rsid w:val="00C07ADB"/>
    <w:rsid w:val="00C07EC8"/>
    <w:rsid w:val="00C100EA"/>
    <w:rsid w:val="00C10E81"/>
    <w:rsid w:val="00C1165F"/>
    <w:rsid w:val="00C11AE6"/>
    <w:rsid w:val="00C12D6B"/>
    <w:rsid w:val="00C14E6E"/>
    <w:rsid w:val="00C1519A"/>
    <w:rsid w:val="00C1585C"/>
    <w:rsid w:val="00C15B47"/>
    <w:rsid w:val="00C15C27"/>
    <w:rsid w:val="00C2301F"/>
    <w:rsid w:val="00C235D3"/>
    <w:rsid w:val="00C23D4F"/>
    <w:rsid w:val="00C24BE5"/>
    <w:rsid w:val="00C2574E"/>
    <w:rsid w:val="00C257FE"/>
    <w:rsid w:val="00C25998"/>
    <w:rsid w:val="00C26D32"/>
    <w:rsid w:val="00C26EF9"/>
    <w:rsid w:val="00C27065"/>
    <w:rsid w:val="00C27D0F"/>
    <w:rsid w:val="00C3009C"/>
    <w:rsid w:val="00C309B7"/>
    <w:rsid w:val="00C3324D"/>
    <w:rsid w:val="00C33265"/>
    <w:rsid w:val="00C33A91"/>
    <w:rsid w:val="00C349F5"/>
    <w:rsid w:val="00C34D19"/>
    <w:rsid w:val="00C40517"/>
    <w:rsid w:val="00C40CD9"/>
    <w:rsid w:val="00C413C5"/>
    <w:rsid w:val="00C41911"/>
    <w:rsid w:val="00C421D4"/>
    <w:rsid w:val="00C4227D"/>
    <w:rsid w:val="00C4270C"/>
    <w:rsid w:val="00C43021"/>
    <w:rsid w:val="00C43E95"/>
    <w:rsid w:val="00C46045"/>
    <w:rsid w:val="00C46518"/>
    <w:rsid w:val="00C50720"/>
    <w:rsid w:val="00C51508"/>
    <w:rsid w:val="00C52982"/>
    <w:rsid w:val="00C529C2"/>
    <w:rsid w:val="00C52F6A"/>
    <w:rsid w:val="00C53FED"/>
    <w:rsid w:val="00C54FA6"/>
    <w:rsid w:val="00C55281"/>
    <w:rsid w:val="00C56120"/>
    <w:rsid w:val="00C574DE"/>
    <w:rsid w:val="00C57AEF"/>
    <w:rsid w:val="00C603DA"/>
    <w:rsid w:val="00C60CDF"/>
    <w:rsid w:val="00C6192A"/>
    <w:rsid w:val="00C62B6A"/>
    <w:rsid w:val="00C62B9B"/>
    <w:rsid w:val="00C62EE1"/>
    <w:rsid w:val="00C63D4E"/>
    <w:rsid w:val="00C64337"/>
    <w:rsid w:val="00C64714"/>
    <w:rsid w:val="00C64C50"/>
    <w:rsid w:val="00C6547E"/>
    <w:rsid w:val="00C65BD2"/>
    <w:rsid w:val="00C662B3"/>
    <w:rsid w:val="00C674D4"/>
    <w:rsid w:val="00C729F7"/>
    <w:rsid w:val="00C74523"/>
    <w:rsid w:val="00C7537D"/>
    <w:rsid w:val="00C756E1"/>
    <w:rsid w:val="00C7605D"/>
    <w:rsid w:val="00C76E63"/>
    <w:rsid w:val="00C777D8"/>
    <w:rsid w:val="00C77BB7"/>
    <w:rsid w:val="00C77D0C"/>
    <w:rsid w:val="00C81CAE"/>
    <w:rsid w:val="00C82B5F"/>
    <w:rsid w:val="00C83158"/>
    <w:rsid w:val="00C83667"/>
    <w:rsid w:val="00C84320"/>
    <w:rsid w:val="00C84324"/>
    <w:rsid w:val="00C84E34"/>
    <w:rsid w:val="00C8514D"/>
    <w:rsid w:val="00C8669B"/>
    <w:rsid w:val="00C87A70"/>
    <w:rsid w:val="00C90558"/>
    <w:rsid w:val="00C90A65"/>
    <w:rsid w:val="00C93724"/>
    <w:rsid w:val="00C94BB9"/>
    <w:rsid w:val="00C965E5"/>
    <w:rsid w:val="00C967B3"/>
    <w:rsid w:val="00C97243"/>
    <w:rsid w:val="00CA1C01"/>
    <w:rsid w:val="00CA21F0"/>
    <w:rsid w:val="00CA26E4"/>
    <w:rsid w:val="00CA2954"/>
    <w:rsid w:val="00CA5194"/>
    <w:rsid w:val="00CA5678"/>
    <w:rsid w:val="00CA5C1E"/>
    <w:rsid w:val="00CA6A57"/>
    <w:rsid w:val="00CA712C"/>
    <w:rsid w:val="00CA789B"/>
    <w:rsid w:val="00CA7AB3"/>
    <w:rsid w:val="00CA7C5A"/>
    <w:rsid w:val="00CB0CC3"/>
    <w:rsid w:val="00CB28EA"/>
    <w:rsid w:val="00CB2AB9"/>
    <w:rsid w:val="00CB3666"/>
    <w:rsid w:val="00CB5232"/>
    <w:rsid w:val="00CB568C"/>
    <w:rsid w:val="00CB62FA"/>
    <w:rsid w:val="00CC0B99"/>
    <w:rsid w:val="00CC16D3"/>
    <w:rsid w:val="00CC1A28"/>
    <w:rsid w:val="00CC1C54"/>
    <w:rsid w:val="00CC1C78"/>
    <w:rsid w:val="00CC22A6"/>
    <w:rsid w:val="00CC2BFB"/>
    <w:rsid w:val="00CC3216"/>
    <w:rsid w:val="00CC34FE"/>
    <w:rsid w:val="00CC3749"/>
    <w:rsid w:val="00CC3EDE"/>
    <w:rsid w:val="00CC6280"/>
    <w:rsid w:val="00CC743A"/>
    <w:rsid w:val="00CC7C58"/>
    <w:rsid w:val="00CD0EE8"/>
    <w:rsid w:val="00CD22F6"/>
    <w:rsid w:val="00CD3CA9"/>
    <w:rsid w:val="00CD42DA"/>
    <w:rsid w:val="00CD4EFF"/>
    <w:rsid w:val="00CD56C1"/>
    <w:rsid w:val="00CD658A"/>
    <w:rsid w:val="00CD77EC"/>
    <w:rsid w:val="00CD7BE8"/>
    <w:rsid w:val="00CE011E"/>
    <w:rsid w:val="00CE0343"/>
    <w:rsid w:val="00CE164C"/>
    <w:rsid w:val="00CE28C6"/>
    <w:rsid w:val="00CE2C7B"/>
    <w:rsid w:val="00CE3694"/>
    <w:rsid w:val="00CE442E"/>
    <w:rsid w:val="00CE57AC"/>
    <w:rsid w:val="00CE5889"/>
    <w:rsid w:val="00CE7588"/>
    <w:rsid w:val="00CE7DAF"/>
    <w:rsid w:val="00CE7EBA"/>
    <w:rsid w:val="00CE7F3B"/>
    <w:rsid w:val="00CF10C8"/>
    <w:rsid w:val="00CF1727"/>
    <w:rsid w:val="00CF2244"/>
    <w:rsid w:val="00CF59CA"/>
    <w:rsid w:val="00CF628E"/>
    <w:rsid w:val="00CF74AA"/>
    <w:rsid w:val="00D000EE"/>
    <w:rsid w:val="00D003DB"/>
    <w:rsid w:val="00D00491"/>
    <w:rsid w:val="00D00497"/>
    <w:rsid w:val="00D00A7D"/>
    <w:rsid w:val="00D00F3A"/>
    <w:rsid w:val="00D01D8B"/>
    <w:rsid w:val="00D020ED"/>
    <w:rsid w:val="00D025D7"/>
    <w:rsid w:val="00D03B6B"/>
    <w:rsid w:val="00D03C2A"/>
    <w:rsid w:val="00D03E3C"/>
    <w:rsid w:val="00D044BC"/>
    <w:rsid w:val="00D05443"/>
    <w:rsid w:val="00D063D5"/>
    <w:rsid w:val="00D1170B"/>
    <w:rsid w:val="00D1177C"/>
    <w:rsid w:val="00D11E1D"/>
    <w:rsid w:val="00D11EBC"/>
    <w:rsid w:val="00D123FC"/>
    <w:rsid w:val="00D13888"/>
    <w:rsid w:val="00D1486E"/>
    <w:rsid w:val="00D14F20"/>
    <w:rsid w:val="00D15E06"/>
    <w:rsid w:val="00D16367"/>
    <w:rsid w:val="00D16CB5"/>
    <w:rsid w:val="00D17403"/>
    <w:rsid w:val="00D21A52"/>
    <w:rsid w:val="00D22936"/>
    <w:rsid w:val="00D23C9A"/>
    <w:rsid w:val="00D24570"/>
    <w:rsid w:val="00D24BC1"/>
    <w:rsid w:val="00D26832"/>
    <w:rsid w:val="00D318BA"/>
    <w:rsid w:val="00D31B77"/>
    <w:rsid w:val="00D31D33"/>
    <w:rsid w:val="00D33222"/>
    <w:rsid w:val="00D33D7A"/>
    <w:rsid w:val="00D3427F"/>
    <w:rsid w:val="00D349CE"/>
    <w:rsid w:val="00D34A34"/>
    <w:rsid w:val="00D354B0"/>
    <w:rsid w:val="00D40F9C"/>
    <w:rsid w:val="00D4183D"/>
    <w:rsid w:val="00D42ECE"/>
    <w:rsid w:val="00D44231"/>
    <w:rsid w:val="00D44832"/>
    <w:rsid w:val="00D4510A"/>
    <w:rsid w:val="00D45640"/>
    <w:rsid w:val="00D46ADD"/>
    <w:rsid w:val="00D47592"/>
    <w:rsid w:val="00D47F9B"/>
    <w:rsid w:val="00D50D07"/>
    <w:rsid w:val="00D5241B"/>
    <w:rsid w:val="00D55366"/>
    <w:rsid w:val="00D55744"/>
    <w:rsid w:val="00D61030"/>
    <w:rsid w:val="00D6105F"/>
    <w:rsid w:val="00D62209"/>
    <w:rsid w:val="00D63EDB"/>
    <w:rsid w:val="00D64058"/>
    <w:rsid w:val="00D64085"/>
    <w:rsid w:val="00D64544"/>
    <w:rsid w:val="00D647DE"/>
    <w:rsid w:val="00D65975"/>
    <w:rsid w:val="00D7251E"/>
    <w:rsid w:val="00D730AA"/>
    <w:rsid w:val="00D7362F"/>
    <w:rsid w:val="00D740F8"/>
    <w:rsid w:val="00D74593"/>
    <w:rsid w:val="00D751CA"/>
    <w:rsid w:val="00D7598B"/>
    <w:rsid w:val="00D75DAE"/>
    <w:rsid w:val="00D7641F"/>
    <w:rsid w:val="00D7728C"/>
    <w:rsid w:val="00D7774A"/>
    <w:rsid w:val="00D7778F"/>
    <w:rsid w:val="00D778D5"/>
    <w:rsid w:val="00D80022"/>
    <w:rsid w:val="00D80816"/>
    <w:rsid w:val="00D84098"/>
    <w:rsid w:val="00D8481E"/>
    <w:rsid w:val="00D84909"/>
    <w:rsid w:val="00D8667D"/>
    <w:rsid w:val="00D9006A"/>
    <w:rsid w:val="00D906BF"/>
    <w:rsid w:val="00D91577"/>
    <w:rsid w:val="00D92FC5"/>
    <w:rsid w:val="00D94B60"/>
    <w:rsid w:val="00D97B40"/>
    <w:rsid w:val="00DA007D"/>
    <w:rsid w:val="00DA04DC"/>
    <w:rsid w:val="00DA0C66"/>
    <w:rsid w:val="00DA28AC"/>
    <w:rsid w:val="00DA2C30"/>
    <w:rsid w:val="00DB0B17"/>
    <w:rsid w:val="00DB0D03"/>
    <w:rsid w:val="00DB138D"/>
    <w:rsid w:val="00DB1443"/>
    <w:rsid w:val="00DB16A7"/>
    <w:rsid w:val="00DB2D71"/>
    <w:rsid w:val="00DB341C"/>
    <w:rsid w:val="00DB4538"/>
    <w:rsid w:val="00DB6F63"/>
    <w:rsid w:val="00DB7031"/>
    <w:rsid w:val="00DB7AC2"/>
    <w:rsid w:val="00DB7FAE"/>
    <w:rsid w:val="00DC25D9"/>
    <w:rsid w:val="00DC3354"/>
    <w:rsid w:val="00DC36CE"/>
    <w:rsid w:val="00DC408D"/>
    <w:rsid w:val="00DC40F8"/>
    <w:rsid w:val="00DC50CA"/>
    <w:rsid w:val="00DC5ED5"/>
    <w:rsid w:val="00DC6BDD"/>
    <w:rsid w:val="00DC6F41"/>
    <w:rsid w:val="00DC6FC5"/>
    <w:rsid w:val="00DC70B4"/>
    <w:rsid w:val="00DC7A17"/>
    <w:rsid w:val="00DC7E3D"/>
    <w:rsid w:val="00DD0019"/>
    <w:rsid w:val="00DD0A6E"/>
    <w:rsid w:val="00DD177F"/>
    <w:rsid w:val="00DD1BB4"/>
    <w:rsid w:val="00DD2171"/>
    <w:rsid w:val="00DD24CC"/>
    <w:rsid w:val="00DD4208"/>
    <w:rsid w:val="00DD5027"/>
    <w:rsid w:val="00DD55CA"/>
    <w:rsid w:val="00DD6A4F"/>
    <w:rsid w:val="00DD6E0E"/>
    <w:rsid w:val="00DD7185"/>
    <w:rsid w:val="00DD7C82"/>
    <w:rsid w:val="00DE307E"/>
    <w:rsid w:val="00DE5310"/>
    <w:rsid w:val="00DF1003"/>
    <w:rsid w:val="00DF17B9"/>
    <w:rsid w:val="00DF21C4"/>
    <w:rsid w:val="00DF2C2E"/>
    <w:rsid w:val="00DF2EA7"/>
    <w:rsid w:val="00DF2F32"/>
    <w:rsid w:val="00DF3579"/>
    <w:rsid w:val="00DF36DB"/>
    <w:rsid w:val="00DF371A"/>
    <w:rsid w:val="00DF6206"/>
    <w:rsid w:val="00DF6CA7"/>
    <w:rsid w:val="00DF6E1F"/>
    <w:rsid w:val="00E003EE"/>
    <w:rsid w:val="00E00410"/>
    <w:rsid w:val="00E00AEA"/>
    <w:rsid w:val="00E02137"/>
    <w:rsid w:val="00E02FC4"/>
    <w:rsid w:val="00E03655"/>
    <w:rsid w:val="00E04218"/>
    <w:rsid w:val="00E0427E"/>
    <w:rsid w:val="00E10134"/>
    <w:rsid w:val="00E102A3"/>
    <w:rsid w:val="00E121FC"/>
    <w:rsid w:val="00E12B7B"/>
    <w:rsid w:val="00E1391A"/>
    <w:rsid w:val="00E14534"/>
    <w:rsid w:val="00E148AC"/>
    <w:rsid w:val="00E14BFB"/>
    <w:rsid w:val="00E15CF3"/>
    <w:rsid w:val="00E15ED5"/>
    <w:rsid w:val="00E210DD"/>
    <w:rsid w:val="00E22F59"/>
    <w:rsid w:val="00E23894"/>
    <w:rsid w:val="00E254CF"/>
    <w:rsid w:val="00E25642"/>
    <w:rsid w:val="00E30270"/>
    <w:rsid w:val="00E307C2"/>
    <w:rsid w:val="00E30EF0"/>
    <w:rsid w:val="00E3332C"/>
    <w:rsid w:val="00E33E92"/>
    <w:rsid w:val="00E34E3B"/>
    <w:rsid w:val="00E3583B"/>
    <w:rsid w:val="00E35D7D"/>
    <w:rsid w:val="00E412B5"/>
    <w:rsid w:val="00E42510"/>
    <w:rsid w:val="00E43361"/>
    <w:rsid w:val="00E4365B"/>
    <w:rsid w:val="00E440DF"/>
    <w:rsid w:val="00E44199"/>
    <w:rsid w:val="00E45209"/>
    <w:rsid w:val="00E464E3"/>
    <w:rsid w:val="00E46BB2"/>
    <w:rsid w:val="00E51352"/>
    <w:rsid w:val="00E52DAB"/>
    <w:rsid w:val="00E54FE7"/>
    <w:rsid w:val="00E55A28"/>
    <w:rsid w:val="00E563F8"/>
    <w:rsid w:val="00E56DF2"/>
    <w:rsid w:val="00E61557"/>
    <w:rsid w:val="00E6188E"/>
    <w:rsid w:val="00E62691"/>
    <w:rsid w:val="00E62C10"/>
    <w:rsid w:val="00E637ED"/>
    <w:rsid w:val="00E63F3F"/>
    <w:rsid w:val="00E63FF9"/>
    <w:rsid w:val="00E6457B"/>
    <w:rsid w:val="00E6545E"/>
    <w:rsid w:val="00E659DE"/>
    <w:rsid w:val="00E65ED9"/>
    <w:rsid w:val="00E66800"/>
    <w:rsid w:val="00E66FE3"/>
    <w:rsid w:val="00E671F0"/>
    <w:rsid w:val="00E70A50"/>
    <w:rsid w:val="00E727D2"/>
    <w:rsid w:val="00E73096"/>
    <w:rsid w:val="00E74152"/>
    <w:rsid w:val="00E743BF"/>
    <w:rsid w:val="00E7574E"/>
    <w:rsid w:val="00E758C7"/>
    <w:rsid w:val="00E760AE"/>
    <w:rsid w:val="00E76924"/>
    <w:rsid w:val="00E76E20"/>
    <w:rsid w:val="00E776B2"/>
    <w:rsid w:val="00E817F3"/>
    <w:rsid w:val="00E82FC9"/>
    <w:rsid w:val="00E832A3"/>
    <w:rsid w:val="00E83358"/>
    <w:rsid w:val="00E834ED"/>
    <w:rsid w:val="00E83DB9"/>
    <w:rsid w:val="00E844BB"/>
    <w:rsid w:val="00E84B01"/>
    <w:rsid w:val="00E84E77"/>
    <w:rsid w:val="00E85F2C"/>
    <w:rsid w:val="00E8765B"/>
    <w:rsid w:val="00E90534"/>
    <w:rsid w:val="00E9068D"/>
    <w:rsid w:val="00E93FC0"/>
    <w:rsid w:val="00E94107"/>
    <w:rsid w:val="00E944F5"/>
    <w:rsid w:val="00E952FA"/>
    <w:rsid w:val="00E953B6"/>
    <w:rsid w:val="00E9586E"/>
    <w:rsid w:val="00E96657"/>
    <w:rsid w:val="00EA16D7"/>
    <w:rsid w:val="00EA19EC"/>
    <w:rsid w:val="00EA2DC0"/>
    <w:rsid w:val="00EA3092"/>
    <w:rsid w:val="00EA30DA"/>
    <w:rsid w:val="00EA5346"/>
    <w:rsid w:val="00EA7E5E"/>
    <w:rsid w:val="00EB0AB2"/>
    <w:rsid w:val="00EB0F22"/>
    <w:rsid w:val="00EB3031"/>
    <w:rsid w:val="00EB34DD"/>
    <w:rsid w:val="00EB37E5"/>
    <w:rsid w:val="00EB40E4"/>
    <w:rsid w:val="00EB5A67"/>
    <w:rsid w:val="00EB5C83"/>
    <w:rsid w:val="00EB6A4D"/>
    <w:rsid w:val="00EB7BA9"/>
    <w:rsid w:val="00EB7CBA"/>
    <w:rsid w:val="00EB7D4D"/>
    <w:rsid w:val="00EC0BD6"/>
    <w:rsid w:val="00EC0CD9"/>
    <w:rsid w:val="00EC11EF"/>
    <w:rsid w:val="00EC2D42"/>
    <w:rsid w:val="00EC344D"/>
    <w:rsid w:val="00EC4549"/>
    <w:rsid w:val="00EC4698"/>
    <w:rsid w:val="00EC5715"/>
    <w:rsid w:val="00EC6FCA"/>
    <w:rsid w:val="00EC74C3"/>
    <w:rsid w:val="00EC7949"/>
    <w:rsid w:val="00ED17FE"/>
    <w:rsid w:val="00ED35FB"/>
    <w:rsid w:val="00ED4B73"/>
    <w:rsid w:val="00ED50B5"/>
    <w:rsid w:val="00ED6195"/>
    <w:rsid w:val="00ED639D"/>
    <w:rsid w:val="00ED74F1"/>
    <w:rsid w:val="00ED7513"/>
    <w:rsid w:val="00EE01DA"/>
    <w:rsid w:val="00EE0387"/>
    <w:rsid w:val="00EE0847"/>
    <w:rsid w:val="00EE1733"/>
    <w:rsid w:val="00EE23EA"/>
    <w:rsid w:val="00EE436D"/>
    <w:rsid w:val="00EE4676"/>
    <w:rsid w:val="00EE5C6A"/>
    <w:rsid w:val="00EE6148"/>
    <w:rsid w:val="00EE616A"/>
    <w:rsid w:val="00EE6C75"/>
    <w:rsid w:val="00EE7F12"/>
    <w:rsid w:val="00EF1E12"/>
    <w:rsid w:val="00EF3546"/>
    <w:rsid w:val="00EF3BA9"/>
    <w:rsid w:val="00EF3C7E"/>
    <w:rsid w:val="00EF5385"/>
    <w:rsid w:val="00EF5981"/>
    <w:rsid w:val="00EF5C60"/>
    <w:rsid w:val="00EF707B"/>
    <w:rsid w:val="00EF79D2"/>
    <w:rsid w:val="00F01453"/>
    <w:rsid w:val="00F01C5C"/>
    <w:rsid w:val="00F02178"/>
    <w:rsid w:val="00F034C6"/>
    <w:rsid w:val="00F03520"/>
    <w:rsid w:val="00F03A2B"/>
    <w:rsid w:val="00F03C2D"/>
    <w:rsid w:val="00F03FF1"/>
    <w:rsid w:val="00F04E5D"/>
    <w:rsid w:val="00F05B3B"/>
    <w:rsid w:val="00F06AD3"/>
    <w:rsid w:val="00F106AB"/>
    <w:rsid w:val="00F1132E"/>
    <w:rsid w:val="00F115C9"/>
    <w:rsid w:val="00F11733"/>
    <w:rsid w:val="00F12E89"/>
    <w:rsid w:val="00F13029"/>
    <w:rsid w:val="00F1324A"/>
    <w:rsid w:val="00F1426F"/>
    <w:rsid w:val="00F15920"/>
    <w:rsid w:val="00F174D6"/>
    <w:rsid w:val="00F17A46"/>
    <w:rsid w:val="00F20B15"/>
    <w:rsid w:val="00F21F5A"/>
    <w:rsid w:val="00F2255B"/>
    <w:rsid w:val="00F241DA"/>
    <w:rsid w:val="00F24330"/>
    <w:rsid w:val="00F2459F"/>
    <w:rsid w:val="00F2491A"/>
    <w:rsid w:val="00F26C2E"/>
    <w:rsid w:val="00F270A2"/>
    <w:rsid w:val="00F3061B"/>
    <w:rsid w:val="00F30873"/>
    <w:rsid w:val="00F30C9F"/>
    <w:rsid w:val="00F313AA"/>
    <w:rsid w:val="00F31638"/>
    <w:rsid w:val="00F31A49"/>
    <w:rsid w:val="00F320F3"/>
    <w:rsid w:val="00F322AE"/>
    <w:rsid w:val="00F3258B"/>
    <w:rsid w:val="00F33578"/>
    <w:rsid w:val="00F33E01"/>
    <w:rsid w:val="00F3645F"/>
    <w:rsid w:val="00F367A5"/>
    <w:rsid w:val="00F371D7"/>
    <w:rsid w:val="00F376D5"/>
    <w:rsid w:val="00F41DFD"/>
    <w:rsid w:val="00F42EA4"/>
    <w:rsid w:val="00F441E9"/>
    <w:rsid w:val="00F44303"/>
    <w:rsid w:val="00F44621"/>
    <w:rsid w:val="00F45B85"/>
    <w:rsid w:val="00F46F93"/>
    <w:rsid w:val="00F47AF0"/>
    <w:rsid w:val="00F50AD2"/>
    <w:rsid w:val="00F50E2D"/>
    <w:rsid w:val="00F52B0F"/>
    <w:rsid w:val="00F556C1"/>
    <w:rsid w:val="00F55735"/>
    <w:rsid w:val="00F55F48"/>
    <w:rsid w:val="00F56338"/>
    <w:rsid w:val="00F57E24"/>
    <w:rsid w:val="00F57F17"/>
    <w:rsid w:val="00F600B3"/>
    <w:rsid w:val="00F60C0D"/>
    <w:rsid w:val="00F61887"/>
    <w:rsid w:val="00F61DEF"/>
    <w:rsid w:val="00F6344D"/>
    <w:rsid w:val="00F63468"/>
    <w:rsid w:val="00F64BCA"/>
    <w:rsid w:val="00F65CF6"/>
    <w:rsid w:val="00F67A90"/>
    <w:rsid w:val="00F67DB3"/>
    <w:rsid w:val="00F67FA3"/>
    <w:rsid w:val="00F70169"/>
    <w:rsid w:val="00F717A6"/>
    <w:rsid w:val="00F724C1"/>
    <w:rsid w:val="00F72C2A"/>
    <w:rsid w:val="00F73512"/>
    <w:rsid w:val="00F74FEA"/>
    <w:rsid w:val="00F752AA"/>
    <w:rsid w:val="00F75F0B"/>
    <w:rsid w:val="00F76871"/>
    <w:rsid w:val="00F77F08"/>
    <w:rsid w:val="00F80408"/>
    <w:rsid w:val="00F81680"/>
    <w:rsid w:val="00F81699"/>
    <w:rsid w:val="00F81A1A"/>
    <w:rsid w:val="00F81DC0"/>
    <w:rsid w:val="00F833ED"/>
    <w:rsid w:val="00F84452"/>
    <w:rsid w:val="00F85959"/>
    <w:rsid w:val="00F85E6A"/>
    <w:rsid w:val="00F8687E"/>
    <w:rsid w:val="00F87452"/>
    <w:rsid w:val="00F913DE"/>
    <w:rsid w:val="00F913E2"/>
    <w:rsid w:val="00F918C5"/>
    <w:rsid w:val="00F9190F"/>
    <w:rsid w:val="00F92A40"/>
    <w:rsid w:val="00F93124"/>
    <w:rsid w:val="00F93259"/>
    <w:rsid w:val="00F943E2"/>
    <w:rsid w:val="00F94AD3"/>
    <w:rsid w:val="00F959E3"/>
    <w:rsid w:val="00F9664B"/>
    <w:rsid w:val="00F969FE"/>
    <w:rsid w:val="00F96F5E"/>
    <w:rsid w:val="00F9777B"/>
    <w:rsid w:val="00F97E2E"/>
    <w:rsid w:val="00FA0943"/>
    <w:rsid w:val="00FA0D71"/>
    <w:rsid w:val="00FA213E"/>
    <w:rsid w:val="00FA2E15"/>
    <w:rsid w:val="00FA4DB8"/>
    <w:rsid w:val="00FA675E"/>
    <w:rsid w:val="00FB0F0B"/>
    <w:rsid w:val="00FB554F"/>
    <w:rsid w:val="00FB6B84"/>
    <w:rsid w:val="00FB7557"/>
    <w:rsid w:val="00FB7FFC"/>
    <w:rsid w:val="00FC03F4"/>
    <w:rsid w:val="00FC09FC"/>
    <w:rsid w:val="00FC0E56"/>
    <w:rsid w:val="00FC0E5E"/>
    <w:rsid w:val="00FC27FF"/>
    <w:rsid w:val="00FC327D"/>
    <w:rsid w:val="00FC3D8A"/>
    <w:rsid w:val="00FC3DCC"/>
    <w:rsid w:val="00FC642B"/>
    <w:rsid w:val="00FC6B12"/>
    <w:rsid w:val="00FC6F15"/>
    <w:rsid w:val="00FD0A9C"/>
    <w:rsid w:val="00FD0C57"/>
    <w:rsid w:val="00FD34D2"/>
    <w:rsid w:val="00FD3980"/>
    <w:rsid w:val="00FD4363"/>
    <w:rsid w:val="00FD4FFF"/>
    <w:rsid w:val="00FD5615"/>
    <w:rsid w:val="00FD5C82"/>
    <w:rsid w:val="00FD5CBC"/>
    <w:rsid w:val="00FD634F"/>
    <w:rsid w:val="00FD7B64"/>
    <w:rsid w:val="00FE1D00"/>
    <w:rsid w:val="00FE5631"/>
    <w:rsid w:val="00FE5A94"/>
    <w:rsid w:val="00FE75D7"/>
    <w:rsid w:val="00FE7E21"/>
    <w:rsid w:val="00FE7FF2"/>
    <w:rsid w:val="00FF06A7"/>
    <w:rsid w:val="00FF0973"/>
    <w:rsid w:val="00FF21C5"/>
    <w:rsid w:val="00FF5A14"/>
    <w:rsid w:val="00FF7175"/>
    <w:rsid w:val="00FF725D"/>
    <w:rsid w:val="00FF72B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DE468"/>
  <w15:docId w15:val="{95A9A691-8CB5-430A-A73A-874E2A395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13D"/>
    <w:rPr>
      <w:rFonts w:ascii="Arial Narrow" w:eastAsia="Times New Roman" w:hAnsi="Arial Narrow"/>
      <w:sz w:val="22"/>
      <w:szCs w:val="24"/>
    </w:rPr>
  </w:style>
  <w:style w:type="paragraph" w:styleId="Heading1">
    <w:name w:val="heading 1"/>
    <w:basedOn w:val="Title"/>
    <w:next w:val="Normal"/>
    <w:link w:val="Heading1Char"/>
    <w:qFormat/>
    <w:rsid w:val="00B659A1"/>
    <w:pPr>
      <w:spacing w:before="60"/>
      <w:ind w:right="-108"/>
      <w:jc w:val="left"/>
      <w:outlineLvl w:val="0"/>
    </w:pPr>
    <w:rPr>
      <w:rFonts w:ascii="Arial Narrow" w:hAnsi="Arial Narrow"/>
      <w:b/>
      <w:smallCaps/>
      <w:sz w:val="24"/>
    </w:rPr>
  </w:style>
  <w:style w:type="paragraph" w:styleId="Heading2">
    <w:name w:val="heading 2"/>
    <w:basedOn w:val="Normal"/>
    <w:next w:val="Normal"/>
    <w:link w:val="Heading2Char"/>
    <w:qFormat/>
    <w:rsid w:val="00FB554F"/>
    <w:pPr>
      <w:keepNext/>
      <w:spacing w:before="60"/>
      <w:outlineLvl w:val="1"/>
    </w:pPr>
    <w:rPr>
      <w:rFonts w:ascii="Arial" w:hAnsi="Arial"/>
      <w:b/>
      <w:bCs/>
      <w:sz w:val="18"/>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B659A1"/>
    <w:rPr>
      <w:rFonts w:ascii="Arial Narrow" w:eastAsia="Times New Roman" w:hAnsi="Arial Narrow"/>
      <w:b/>
      <w:smallCaps/>
      <w:sz w:val="24"/>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character" w:customStyle="1" w:styleId="ram">
    <w:name w:val="ram"/>
    <w:semiHidden/>
    <w:rsid w:val="00A20EBF"/>
    <w:rPr>
      <w:rFonts w:ascii="Garamond" w:hAnsi="Garamond"/>
      <w:b w:val="0"/>
      <w:bCs w:val="0"/>
      <w:i w:val="0"/>
      <w:iCs w:val="0"/>
      <w:strike w:val="0"/>
      <w:color w:val="0000FF"/>
      <w:sz w:val="24"/>
      <w:szCs w:val="24"/>
      <w:u w:val="none"/>
    </w:rPr>
  </w:style>
  <w:style w:type="paragraph" w:customStyle="1" w:styleId="Default">
    <w:name w:val="Default"/>
    <w:rsid w:val="00E84E77"/>
    <w:pPr>
      <w:autoSpaceDE w:val="0"/>
      <w:autoSpaceDN w:val="0"/>
      <w:adjustRightInd w:val="0"/>
    </w:pPr>
    <w:rPr>
      <w:rFonts w:cs="Calibri"/>
      <w:color w:val="000000"/>
      <w:sz w:val="24"/>
      <w:szCs w:val="24"/>
    </w:rPr>
  </w:style>
  <w:style w:type="paragraph" w:styleId="NoSpacing">
    <w:name w:val="No Spacing"/>
    <w:uiPriority w:val="1"/>
    <w:qFormat/>
    <w:rsid w:val="004F0DA2"/>
    <w:rPr>
      <w:sz w:val="22"/>
      <w:szCs w:val="22"/>
    </w:rPr>
  </w:style>
  <w:style w:type="paragraph" w:styleId="BodyText2">
    <w:name w:val="Body Text 2"/>
    <w:basedOn w:val="Normal"/>
    <w:link w:val="BodyText2Char"/>
    <w:uiPriority w:val="99"/>
    <w:semiHidden/>
    <w:unhideWhenUsed/>
    <w:rsid w:val="00B321C3"/>
    <w:pPr>
      <w:spacing w:after="120" w:line="480" w:lineRule="auto"/>
    </w:pPr>
  </w:style>
  <w:style w:type="character" w:customStyle="1" w:styleId="BodyText2Char">
    <w:name w:val="Body Text 2 Char"/>
    <w:basedOn w:val="DefaultParagraphFont"/>
    <w:link w:val="BodyText2"/>
    <w:uiPriority w:val="99"/>
    <w:semiHidden/>
    <w:rsid w:val="00B321C3"/>
    <w:rPr>
      <w:rFonts w:ascii="Times New Roman" w:eastAsia="Times New Roman" w:hAnsi="Times New Roman"/>
      <w:sz w:val="24"/>
      <w:szCs w:val="24"/>
    </w:rPr>
  </w:style>
  <w:style w:type="paragraph" w:styleId="TOCHeading">
    <w:name w:val="TOC Heading"/>
    <w:basedOn w:val="Heading1"/>
    <w:next w:val="Normal"/>
    <w:uiPriority w:val="39"/>
    <w:unhideWhenUsed/>
    <w:qFormat/>
    <w:rsid w:val="00A4413D"/>
    <w:pPr>
      <w:keepLines/>
      <w:spacing w:before="480" w:line="276" w:lineRule="auto"/>
      <w:outlineLvl w:val="9"/>
    </w:pPr>
    <w:rPr>
      <w:rFonts w:asciiTheme="majorHAnsi" w:eastAsiaTheme="majorEastAsia" w:hAnsiTheme="majorHAnsi" w:cstheme="majorBidi"/>
      <w:color w:val="365F91" w:themeColor="accent1" w:themeShade="BF"/>
      <w:szCs w:val="28"/>
      <w:lang w:eastAsia="ja-JP"/>
    </w:rPr>
  </w:style>
  <w:style w:type="paragraph" w:styleId="TOC1">
    <w:name w:val="toc 1"/>
    <w:basedOn w:val="Normal"/>
    <w:next w:val="Normal"/>
    <w:autoRedefine/>
    <w:uiPriority w:val="39"/>
    <w:unhideWhenUsed/>
    <w:rsid w:val="009C6522"/>
    <w:pPr>
      <w:tabs>
        <w:tab w:val="right" w:leader="dot" w:pos="10160"/>
      </w:tabs>
      <w:spacing w:after="100"/>
    </w:pPr>
  </w:style>
  <w:style w:type="paragraph" w:styleId="TOC2">
    <w:name w:val="toc 2"/>
    <w:basedOn w:val="Normal"/>
    <w:next w:val="Normal"/>
    <w:autoRedefine/>
    <w:uiPriority w:val="39"/>
    <w:unhideWhenUsed/>
    <w:rsid w:val="00A4413D"/>
    <w:pPr>
      <w:spacing w:after="100"/>
      <w:ind w:left="240"/>
    </w:pPr>
  </w:style>
  <w:style w:type="character" w:customStyle="1" w:styleId="OPModuleTitleChar4">
    <w:name w:val="OP Module Title Char4"/>
    <w:rsid w:val="00F65CF6"/>
    <w:rPr>
      <w:rFonts w:ascii="Arial Narrow" w:hAnsi="Arial Narrow" w:cs="Arial"/>
      <w:b/>
      <w:bCs/>
      <w:iCs/>
      <w:color w:val="000000"/>
      <w:sz w:val="28"/>
      <w:szCs w:val="18"/>
      <w:lang w:val="en-US" w:eastAsia="en-US" w:bidi="ar-SA"/>
    </w:rPr>
  </w:style>
  <w:style w:type="character" w:customStyle="1" w:styleId="OPModuleTitleChar32">
    <w:name w:val="OP Module Title Char32"/>
    <w:rsid w:val="00F65CF6"/>
    <w:rPr>
      <w:rFonts w:ascii="Arial Narrow" w:hAnsi="Arial Narrow" w:cs="Arial"/>
      <w:b/>
      <w:bCs/>
      <w:iCs/>
      <w:color w:val="000000"/>
      <w:sz w:val="28"/>
      <w:szCs w:val="18"/>
      <w:lang w:val="en-US" w:eastAsia="en-US" w:bidi="ar-SA"/>
    </w:rPr>
  </w:style>
  <w:style w:type="character" w:styleId="CommentReference">
    <w:name w:val="annotation reference"/>
    <w:basedOn w:val="DefaultParagraphFont"/>
    <w:uiPriority w:val="99"/>
    <w:semiHidden/>
    <w:unhideWhenUsed/>
    <w:rsid w:val="003855F2"/>
    <w:rPr>
      <w:sz w:val="16"/>
      <w:szCs w:val="16"/>
    </w:rPr>
  </w:style>
  <w:style w:type="paragraph" w:styleId="CommentText">
    <w:name w:val="annotation text"/>
    <w:basedOn w:val="Normal"/>
    <w:link w:val="CommentTextChar"/>
    <w:uiPriority w:val="99"/>
    <w:unhideWhenUsed/>
    <w:rsid w:val="003855F2"/>
    <w:rPr>
      <w:sz w:val="20"/>
      <w:szCs w:val="20"/>
    </w:rPr>
  </w:style>
  <w:style w:type="character" w:customStyle="1" w:styleId="CommentTextChar">
    <w:name w:val="Comment Text Char"/>
    <w:basedOn w:val="DefaultParagraphFont"/>
    <w:link w:val="CommentText"/>
    <w:uiPriority w:val="99"/>
    <w:rsid w:val="003855F2"/>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3855F2"/>
    <w:rPr>
      <w:b/>
      <w:bCs/>
    </w:rPr>
  </w:style>
  <w:style w:type="character" w:customStyle="1" w:styleId="CommentSubjectChar">
    <w:name w:val="Comment Subject Char"/>
    <w:basedOn w:val="CommentTextChar"/>
    <w:link w:val="CommentSubject"/>
    <w:uiPriority w:val="99"/>
    <w:semiHidden/>
    <w:rsid w:val="003855F2"/>
    <w:rPr>
      <w:rFonts w:ascii="Arial Narrow" w:eastAsia="Times New Roman" w:hAnsi="Arial Narrow"/>
      <w:b/>
      <w:bCs/>
    </w:rPr>
  </w:style>
  <w:style w:type="paragraph" w:styleId="BodyTextIndent">
    <w:name w:val="Body Text Indent"/>
    <w:basedOn w:val="Normal"/>
    <w:link w:val="BodyTextIndentChar"/>
    <w:rsid w:val="00FA675E"/>
    <w:pPr>
      <w:spacing w:after="120"/>
      <w:ind w:left="360"/>
    </w:pPr>
    <w:rPr>
      <w:rFonts w:ascii="Times New Roman" w:hAnsi="Times New Roman"/>
      <w:sz w:val="24"/>
    </w:rPr>
  </w:style>
  <w:style w:type="character" w:customStyle="1" w:styleId="BodyTextIndentChar">
    <w:name w:val="Body Text Indent Char"/>
    <w:basedOn w:val="DefaultParagraphFont"/>
    <w:link w:val="BodyTextIndent"/>
    <w:rsid w:val="00FA675E"/>
    <w:rPr>
      <w:rFonts w:ascii="Times New Roman" w:eastAsia="Times New Roman" w:hAnsi="Times New Roman"/>
      <w:sz w:val="24"/>
      <w:szCs w:val="24"/>
    </w:rPr>
  </w:style>
  <w:style w:type="paragraph" w:styleId="Revision">
    <w:name w:val="Revision"/>
    <w:hidden/>
    <w:uiPriority w:val="99"/>
    <w:semiHidden/>
    <w:rsid w:val="0076477A"/>
    <w:rPr>
      <w:rFonts w:ascii="Arial Narrow" w:eastAsia="Times New Roman" w:hAnsi="Arial Narrow"/>
      <w:sz w:val="22"/>
      <w:szCs w:val="24"/>
    </w:rPr>
  </w:style>
  <w:style w:type="paragraph" w:customStyle="1" w:styleId="Normal0">
    <w:name w:val="Normal_0"/>
    <w:qFormat/>
    <w:rsid w:val="0044523A"/>
    <w:pPr>
      <w:spacing w:after="200" w:line="276" w:lineRule="auto"/>
    </w:pPr>
    <w:rPr>
      <w:rFonts w:ascii="Times New Roman" w:eastAsiaTheme="minorHAnsi" w:hAnsi="Times New Roman" w:cstheme="minorBidi"/>
      <w:sz w:val="22"/>
      <w:szCs w:val="22"/>
      <w:lang w:val="en-GB"/>
    </w:rPr>
  </w:style>
  <w:style w:type="character" w:customStyle="1" w:styleId="UnresolvedMention1">
    <w:name w:val="Unresolved Mention1"/>
    <w:basedOn w:val="DefaultParagraphFont"/>
    <w:uiPriority w:val="99"/>
    <w:semiHidden/>
    <w:unhideWhenUsed/>
    <w:rsid w:val="00B62C68"/>
    <w:rPr>
      <w:color w:val="605E5C"/>
      <w:shd w:val="clear" w:color="auto" w:fill="E1DFDD"/>
    </w:rPr>
  </w:style>
  <w:style w:type="paragraph" w:customStyle="1" w:styleId="xmsonormal">
    <w:name w:val="x_msonormal"/>
    <w:basedOn w:val="Normal"/>
    <w:rsid w:val="008F7A13"/>
    <w:rPr>
      <w:rFonts w:ascii="Calibri" w:eastAsiaTheme="minorHAnsi" w:hAnsi="Calibri" w:cs="Calibri"/>
      <w:szCs w:val="22"/>
    </w:rPr>
  </w:style>
  <w:style w:type="character" w:customStyle="1" w:styleId="UnresolvedMention2">
    <w:name w:val="Unresolved Mention2"/>
    <w:basedOn w:val="DefaultParagraphFont"/>
    <w:uiPriority w:val="99"/>
    <w:semiHidden/>
    <w:unhideWhenUsed/>
    <w:rsid w:val="00D17403"/>
    <w:rPr>
      <w:color w:val="605E5C"/>
      <w:shd w:val="clear" w:color="auto" w:fill="E1DFDD"/>
    </w:rPr>
  </w:style>
  <w:style w:type="character" w:customStyle="1" w:styleId="UnresolvedMention3">
    <w:name w:val="Unresolved Mention3"/>
    <w:basedOn w:val="DefaultParagraphFont"/>
    <w:uiPriority w:val="99"/>
    <w:semiHidden/>
    <w:unhideWhenUsed/>
    <w:rsid w:val="0087233D"/>
    <w:rPr>
      <w:color w:val="605E5C"/>
      <w:shd w:val="clear" w:color="auto" w:fill="E1DFDD"/>
    </w:rPr>
  </w:style>
  <w:style w:type="character" w:customStyle="1" w:styleId="UnresolvedMention4">
    <w:name w:val="Unresolved Mention4"/>
    <w:basedOn w:val="DefaultParagraphFont"/>
    <w:uiPriority w:val="99"/>
    <w:semiHidden/>
    <w:unhideWhenUsed/>
    <w:rsid w:val="00F81DC0"/>
    <w:rPr>
      <w:color w:val="605E5C"/>
      <w:shd w:val="clear" w:color="auto" w:fill="E1DFDD"/>
    </w:rPr>
  </w:style>
  <w:style w:type="character" w:styleId="UnresolvedMention">
    <w:name w:val="Unresolved Mention"/>
    <w:basedOn w:val="DefaultParagraphFont"/>
    <w:uiPriority w:val="99"/>
    <w:semiHidden/>
    <w:unhideWhenUsed/>
    <w:rsid w:val="00361435"/>
    <w:rPr>
      <w:color w:val="605E5C"/>
      <w:shd w:val="clear" w:color="auto" w:fill="E1DFDD"/>
    </w:rPr>
  </w:style>
  <w:style w:type="numbering" w:customStyle="1" w:styleId="CurrentList1">
    <w:name w:val="Current List1"/>
    <w:uiPriority w:val="99"/>
    <w:rsid w:val="00C1165F"/>
    <w:pPr>
      <w:numPr>
        <w:numId w:val="77"/>
      </w:numPr>
    </w:pPr>
  </w:style>
  <w:style w:type="character" w:styleId="Mention">
    <w:name w:val="Mention"/>
    <w:basedOn w:val="DefaultParagraphFont"/>
    <w:uiPriority w:val="99"/>
    <w:unhideWhenUsed/>
    <w:rsid w:val="00CC7C58"/>
    <w:rPr>
      <w:color w:val="2B579A"/>
      <w:shd w:val="clear" w:color="auto" w:fill="E1DFDD"/>
    </w:rPr>
  </w:style>
  <w:style w:type="character" w:customStyle="1" w:styleId="FooterChar5">
    <w:name w:val="Footer Char5"/>
    <w:basedOn w:val="DefaultParagraphFont"/>
    <w:uiPriority w:val="99"/>
    <w:rsid w:val="00717497"/>
  </w:style>
  <w:style w:type="character" w:customStyle="1" w:styleId="HeaderChar1">
    <w:name w:val="Header Char1"/>
    <w:basedOn w:val="DefaultParagraphFont"/>
    <w:uiPriority w:val="99"/>
    <w:rsid w:val="00200A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046036">
      <w:bodyDiv w:val="1"/>
      <w:marLeft w:val="0"/>
      <w:marRight w:val="0"/>
      <w:marTop w:val="0"/>
      <w:marBottom w:val="0"/>
      <w:divBdr>
        <w:top w:val="none" w:sz="0" w:space="0" w:color="auto"/>
        <w:left w:val="none" w:sz="0" w:space="0" w:color="auto"/>
        <w:bottom w:val="none" w:sz="0" w:space="0" w:color="auto"/>
        <w:right w:val="none" w:sz="0" w:space="0" w:color="auto"/>
      </w:divBdr>
    </w:div>
    <w:div w:id="174616383">
      <w:bodyDiv w:val="1"/>
      <w:marLeft w:val="0"/>
      <w:marRight w:val="0"/>
      <w:marTop w:val="0"/>
      <w:marBottom w:val="0"/>
      <w:divBdr>
        <w:top w:val="none" w:sz="0" w:space="0" w:color="auto"/>
        <w:left w:val="none" w:sz="0" w:space="0" w:color="auto"/>
        <w:bottom w:val="none" w:sz="0" w:space="0" w:color="auto"/>
        <w:right w:val="none" w:sz="0" w:space="0" w:color="auto"/>
      </w:divBdr>
    </w:div>
    <w:div w:id="288777792">
      <w:bodyDiv w:val="1"/>
      <w:marLeft w:val="0"/>
      <w:marRight w:val="0"/>
      <w:marTop w:val="0"/>
      <w:marBottom w:val="0"/>
      <w:divBdr>
        <w:top w:val="none" w:sz="0" w:space="0" w:color="auto"/>
        <w:left w:val="none" w:sz="0" w:space="0" w:color="auto"/>
        <w:bottom w:val="none" w:sz="0" w:space="0" w:color="auto"/>
        <w:right w:val="none" w:sz="0" w:space="0" w:color="auto"/>
      </w:divBdr>
    </w:div>
    <w:div w:id="413937659">
      <w:bodyDiv w:val="1"/>
      <w:marLeft w:val="0"/>
      <w:marRight w:val="0"/>
      <w:marTop w:val="0"/>
      <w:marBottom w:val="0"/>
      <w:divBdr>
        <w:top w:val="none" w:sz="0" w:space="0" w:color="auto"/>
        <w:left w:val="none" w:sz="0" w:space="0" w:color="auto"/>
        <w:bottom w:val="none" w:sz="0" w:space="0" w:color="auto"/>
        <w:right w:val="none" w:sz="0" w:space="0" w:color="auto"/>
      </w:divBdr>
    </w:div>
    <w:div w:id="415397974">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556361321">
      <w:bodyDiv w:val="1"/>
      <w:marLeft w:val="0"/>
      <w:marRight w:val="0"/>
      <w:marTop w:val="0"/>
      <w:marBottom w:val="0"/>
      <w:divBdr>
        <w:top w:val="none" w:sz="0" w:space="0" w:color="auto"/>
        <w:left w:val="none" w:sz="0" w:space="0" w:color="auto"/>
        <w:bottom w:val="none" w:sz="0" w:space="0" w:color="auto"/>
        <w:right w:val="none" w:sz="0" w:space="0" w:color="auto"/>
      </w:divBdr>
    </w:div>
    <w:div w:id="806974991">
      <w:bodyDiv w:val="1"/>
      <w:marLeft w:val="0"/>
      <w:marRight w:val="0"/>
      <w:marTop w:val="0"/>
      <w:marBottom w:val="0"/>
      <w:divBdr>
        <w:top w:val="none" w:sz="0" w:space="0" w:color="auto"/>
        <w:left w:val="none" w:sz="0" w:space="0" w:color="auto"/>
        <w:bottom w:val="none" w:sz="0" w:space="0" w:color="auto"/>
        <w:right w:val="none" w:sz="0" w:space="0" w:color="auto"/>
      </w:divBdr>
    </w:div>
    <w:div w:id="1043554649">
      <w:bodyDiv w:val="1"/>
      <w:marLeft w:val="0"/>
      <w:marRight w:val="0"/>
      <w:marTop w:val="0"/>
      <w:marBottom w:val="0"/>
      <w:divBdr>
        <w:top w:val="none" w:sz="0" w:space="0" w:color="auto"/>
        <w:left w:val="none" w:sz="0" w:space="0" w:color="auto"/>
        <w:bottom w:val="none" w:sz="0" w:space="0" w:color="auto"/>
        <w:right w:val="none" w:sz="0" w:space="0" w:color="auto"/>
      </w:divBdr>
    </w:div>
    <w:div w:id="1072698515">
      <w:bodyDiv w:val="1"/>
      <w:marLeft w:val="0"/>
      <w:marRight w:val="0"/>
      <w:marTop w:val="0"/>
      <w:marBottom w:val="0"/>
      <w:divBdr>
        <w:top w:val="none" w:sz="0" w:space="0" w:color="auto"/>
        <w:left w:val="none" w:sz="0" w:space="0" w:color="auto"/>
        <w:bottom w:val="none" w:sz="0" w:space="0" w:color="auto"/>
        <w:right w:val="none" w:sz="0" w:space="0" w:color="auto"/>
      </w:divBdr>
    </w:div>
    <w:div w:id="1146584206">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168590900">
      <w:bodyDiv w:val="1"/>
      <w:marLeft w:val="0"/>
      <w:marRight w:val="0"/>
      <w:marTop w:val="0"/>
      <w:marBottom w:val="0"/>
      <w:divBdr>
        <w:top w:val="none" w:sz="0" w:space="0" w:color="auto"/>
        <w:left w:val="none" w:sz="0" w:space="0" w:color="auto"/>
        <w:bottom w:val="none" w:sz="0" w:space="0" w:color="auto"/>
        <w:right w:val="none" w:sz="0" w:space="0" w:color="auto"/>
      </w:divBdr>
    </w:div>
    <w:div w:id="1478914272">
      <w:bodyDiv w:val="1"/>
      <w:marLeft w:val="0"/>
      <w:marRight w:val="0"/>
      <w:marTop w:val="0"/>
      <w:marBottom w:val="0"/>
      <w:divBdr>
        <w:top w:val="none" w:sz="0" w:space="0" w:color="auto"/>
        <w:left w:val="none" w:sz="0" w:space="0" w:color="auto"/>
        <w:bottom w:val="none" w:sz="0" w:space="0" w:color="auto"/>
        <w:right w:val="none" w:sz="0" w:space="0" w:color="auto"/>
      </w:divBdr>
    </w:div>
    <w:div w:id="1642420568">
      <w:bodyDiv w:val="1"/>
      <w:marLeft w:val="0"/>
      <w:marRight w:val="0"/>
      <w:marTop w:val="0"/>
      <w:marBottom w:val="0"/>
      <w:divBdr>
        <w:top w:val="none" w:sz="0" w:space="0" w:color="auto"/>
        <w:left w:val="none" w:sz="0" w:space="0" w:color="auto"/>
        <w:bottom w:val="none" w:sz="0" w:space="0" w:color="auto"/>
        <w:right w:val="none" w:sz="0" w:space="0" w:color="auto"/>
      </w:divBdr>
    </w:div>
    <w:div w:id="1811357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hyperlink" Target="../../../../../../QCS%20Document%20Control/Document%20Creation%20Resources/QCSTranslate/SP%20OHP/GV%20check/www.qcsinfo.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5" ma:contentTypeDescription="Create a new document." ma:contentTypeScope="" ma:versionID="97b535ad8562f9d456193e64bd6190b9">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def044c4c7aaf61549bc8580bb2b6dd8"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SharedWithUsers xmlns="26d81215-cfa5-4b41-94b0-2827e70eb11a">
      <UserInfo>
        <DisplayName>Christopher Lane-QCS</DisplayName>
        <AccountId>57</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70E3C6-8833-49D2-AFF8-9AAF3E0890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052E32-FC4D-463C-BCF1-DCAF3AA02721}">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3.xml><?xml version="1.0" encoding="utf-8"?>
<ds:datastoreItem xmlns:ds="http://schemas.openxmlformats.org/officeDocument/2006/customXml" ds:itemID="{FEF0A8E1-7B8E-4DD3-84DC-9A1E83F77F8D}">
  <ds:schemaRefs>
    <ds:schemaRef ds:uri="http://schemas.microsoft.com/sharepoint/v3/contenttype/forms"/>
  </ds:schemaRefs>
</ds:datastoreItem>
</file>

<file path=customXml/itemProps4.xml><?xml version="1.0" encoding="utf-8"?>
<ds:datastoreItem xmlns:ds="http://schemas.openxmlformats.org/officeDocument/2006/customXml" ds:itemID="{2A93ACDD-A6A6-4C76-88E1-9E3835302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8</Pages>
  <Words>2806</Words>
  <Characters>16445</Characters>
  <Application>Microsoft Office Word</Application>
  <DocSecurity>0</DocSecurity>
  <Lines>548</Lines>
  <Paragraphs>253</Paragraphs>
  <ScaleCrop>false</ScaleCrop>
  <HeadingPairs>
    <vt:vector size="2" baseType="variant">
      <vt:variant>
        <vt:lpstr>Title</vt:lpstr>
      </vt:variant>
      <vt:variant>
        <vt:i4>1</vt:i4>
      </vt:variant>
    </vt:vector>
  </HeadingPairs>
  <TitlesOfParts>
    <vt:vector size="1" baseType="lpstr">
      <vt:lpstr/>
    </vt:vector>
  </TitlesOfParts>
  <Company>Florida Organic Growers</Company>
  <LinksUpToDate>false</LinksUpToDate>
  <CharactersWithSpaces>18998</CharactersWithSpaces>
  <SharedDoc>false</SharedDoc>
  <HLinks>
    <vt:vector size="12" baseType="variant">
      <vt:variant>
        <vt:i4>6619222</vt:i4>
      </vt:variant>
      <vt:variant>
        <vt:i4>3</vt:i4>
      </vt:variant>
      <vt:variant>
        <vt:i4>0</vt:i4>
      </vt:variant>
      <vt:variant>
        <vt:i4>5</vt:i4>
      </vt:variant>
      <vt:variant>
        <vt:lpwstr>mailto:ricardo@qcsinfo.org</vt:lpwstr>
      </vt:variant>
      <vt:variant>
        <vt:lpwstr/>
      </vt:variant>
      <vt:variant>
        <vt:i4>6619222</vt:i4>
      </vt:variant>
      <vt:variant>
        <vt:i4>0</vt:i4>
      </vt:variant>
      <vt:variant>
        <vt:i4>0</vt:i4>
      </vt:variant>
      <vt:variant>
        <vt:i4>5</vt:i4>
      </vt:variant>
      <vt:variant>
        <vt:lpwstr>mailto:ricardo@qcsinfo.org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Soledad</dc:creator>
  <cp:keywords/>
  <cp:lastModifiedBy>Heidi Mencl</cp:lastModifiedBy>
  <cp:revision>132</cp:revision>
  <cp:lastPrinted>2020-03-25T00:51:00Z</cp:lastPrinted>
  <dcterms:created xsi:type="dcterms:W3CDTF">2024-12-09T19:50:00Z</dcterms:created>
  <dcterms:modified xsi:type="dcterms:W3CDTF">2025-12-29T17:46:00Z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ies>
</file>